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357" w:type="dxa"/>
        <w:tblInd w:w="-426" w:type="dxa"/>
        <w:tblBorders>
          <w:top w:val="none" w:sz="0" w:space="0" w:color="auto"/>
          <w:left w:val="none" w:sz="0" w:space="0" w:color="auto"/>
          <w:bottom w:val="none" w:sz="0" w:space="0" w:color="auto"/>
          <w:right w:val="none" w:sz="0" w:space="0" w:color="auto"/>
          <w:insideH w:val="none" w:sz="0" w:space="0" w:color="auto"/>
          <w:insideV w:val="single" w:sz="24" w:space="0" w:color="FFFFFF" w:themeColor="background2"/>
        </w:tblBorders>
        <w:tblLayout w:type="fixed"/>
        <w:tblCellMar>
          <w:left w:w="113" w:type="dxa"/>
        </w:tblCellMar>
        <w:tblLook w:val="04A0" w:firstRow="1" w:lastRow="0" w:firstColumn="1" w:lastColumn="0" w:noHBand="0" w:noVBand="1"/>
      </w:tblPr>
      <w:tblGrid>
        <w:gridCol w:w="2438"/>
        <w:gridCol w:w="6919"/>
      </w:tblGrid>
      <w:tr w:rsidR="00075BC2" w:rsidRPr="00C74905" w14:paraId="744C4159" w14:textId="77777777" w:rsidTr="00011CB2">
        <w:tc>
          <w:tcPr>
            <w:tcW w:w="2438" w:type="dxa"/>
            <w:tcMar>
              <w:top w:w="340" w:type="dxa"/>
              <w:left w:w="0" w:type="dxa"/>
              <w:right w:w="284" w:type="dxa"/>
            </w:tcMar>
          </w:tcPr>
          <w:p w14:paraId="61D09E04" w14:textId="77777777" w:rsidR="003A69E8" w:rsidRPr="00C74905" w:rsidRDefault="003A69E8" w:rsidP="00C62C0F">
            <w:pPr>
              <w:pStyle w:val="DocType"/>
              <w:rPr>
                <w:b w:val="0"/>
                <w:color w:val="000000" w:themeColor="text1"/>
                <w:sz w:val="22"/>
                <w:szCs w:val="20"/>
                <w:lang w:val="en-GB"/>
              </w:rPr>
            </w:pPr>
          </w:p>
          <w:p w14:paraId="1B4ADB18" w14:textId="44540306" w:rsidR="00075BC2" w:rsidRPr="00C74905" w:rsidRDefault="00075BC2" w:rsidP="00A5066B">
            <w:pPr>
              <w:pStyle w:val="DocType"/>
              <w:rPr>
                <w:lang w:val="en-GB"/>
              </w:rPr>
            </w:pPr>
          </w:p>
        </w:tc>
        <w:tc>
          <w:tcPr>
            <w:tcW w:w="6919" w:type="dxa"/>
            <w:tcMar>
              <w:left w:w="284" w:type="dxa"/>
              <w:right w:w="0" w:type="dxa"/>
            </w:tcMar>
          </w:tcPr>
          <w:p w14:paraId="710696A3" w14:textId="77777777" w:rsidR="002949F0" w:rsidRDefault="002949F0" w:rsidP="002949F0">
            <w:pPr>
              <w:rPr>
                <w:lang w:val="en-GB"/>
              </w:rPr>
            </w:pPr>
          </w:p>
          <w:p w14:paraId="21C3EC48" w14:textId="77777777" w:rsidR="002949F0" w:rsidRPr="002949F0" w:rsidRDefault="002949F0" w:rsidP="002949F0">
            <w:pPr>
              <w:rPr>
                <w:lang w:val="en-GB"/>
              </w:rPr>
            </w:pPr>
          </w:p>
        </w:tc>
      </w:tr>
      <w:tr w:rsidR="00963A05" w:rsidRPr="00C74905" w14:paraId="521DB9EA" w14:textId="77777777" w:rsidTr="00011CB2">
        <w:trPr>
          <w:trHeight w:hRule="exact" w:val="6662"/>
        </w:trPr>
        <w:tc>
          <w:tcPr>
            <w:tcW w:w="2438" w:type="dxa"/>
          </w:tcPr>
          <w:p w14:paraId="2C73E034" w14:textId="77777777" w:rsidR="00963A05" w:rsidRPr="00C74905" w:rsidRDefault="00963A05">
            <w:pPr>
              <w:rPr>
                <w:lang w:val="en-GB"/>
              </w:rPr>
            </w:pPr>
          </w:p>
        </w:tc>
        <w:tc>
          <w:tcPr>
            <w:tcW w:w="6919" w:type="dxa"/>
            <w:tcMar>
              <w:left w:w="284" w:type="dxa"/>
              <w:right w:w="0" w:type="dxa"/>
            </w:tcMar>
          </w:tcPr>
          <w:p w14:paraId="746D01E1" w14:textId="722776C1" w:rsidR="00E950D5" w:rsidRPr="00311458" w:rsidRDefault="006C1AFA" w:rsidP="00863831">
            <w:pPr>
              <w:pStyle w:val="Title"/>
              <w:rPr>
                <w:rFonts w:asciiTheme="minorHAnsi" w:hAnsiTheme="minorHAnsi"/>
                <w:b w:val="0"/>
                <w:color w:val="FFFFFF" w:themeColor="background2"/>
                <w:szCs w:val="48"/>
              </w:rPr>
            </w:pPr>
            <w:sdt>
              <w:sdtPr>
                <w:rPr>
                  <w:rStyle w:val="Style10"/>
                  <w:b/>
                  <w:szCs w:val="48"/>
                </w:rPr>
                <w:alias w:val="Title"/>
                <w:tag w:val=""/>
                <w:id w:val="210318081"/>
                <w:placeholder>
                  <w:docPart w:val="CFD7B8331ACF49E2B149B5D67226DA3F"/>
                </w:placeholder>
                <w:dataBinding w:prefixMappings="xmlns:ns0='http://purl.org/dc/elements/1.1/' xmlns:ns1='http://schemas.openxmlformats.org/package/2006/metadata/core-properties' " w:xpath="/ns1:coreProperties[1]/ns0:title[1]" w:storeItemID="{6C3C8BC8-F283-45AE-878A-BAB7291924A1}"/>
                <w:text/>
              </w:sdtPr>
              <w:sdtContent>
                <w:del w:id="0" w:author="Author">
                  <w:r w:rsidRPr="001C6F05" w:rsidDel="006C1AFA">
                    <w:rPr>
                      <w:rStyle w:val="Style10"/>
                      <w:b/>
                      <w:szCs w:val="48"/>
                    </w:rPr>
                    <w:delText>Guidelines on reporting for financial stability purposes</w:delText>
                  </w:r>
                </w:del>
              </w:sdtContent>
            </w:sdt>
          </w:p>
          <w:p w14:paraId="14EE1086" w14:textId="77777777" w:rsidR="00963A05" w:rsidRPr="007F087C" w:rsidRDefault="00963A05" w:rsidP="008B0FB5">
            <w:pPr>
              <w:pStyle w:val="Title"/>
              <w:rPr>
                <w:color w:val="FFFFFF" w:themeColor="background2"/>
                <w:sz w:val="60"/>
                <w:szCs w:val="60"/>
                <w:lang w:val="en-GB"/>
              </w:rPr>
            </w:pPr>
          </w:p>
          <w:p w14:paraId="300F53D1" w14:textId="47CBFC9D" w:rsidR="007F087C" w:rsidRPr="007F087C" w:rsidRDefault="007F087C" w:rsidP="007F087C">
            <w:pPr>
              <w:jc w:val="both"/>
              <w:rPr>
                <w:color w:val="FFFFFF" w:themeColor="background1"/>
                <w:sz w:val="21"/>
                <w:szCs w:val="21"/>
                <w:lang w:val="en-GB"/>
              </w:rPr>
            </w:pPr>
            <w:r w:rsidRPr="007F087C">
              <w:rPr>
                <w:color w:val="FFFFFF" w:themeColor="background1"/>
                <w:sz w:val="21"/>
                <w:szCs w:val="21"/>
                <w:lang w:val="en-GB"/>
              </w:rPr>
              <w:t xml:space="preserve">Consolidated in </w:t>
            </w:r>
            <w:del w:id="1" w:author="Author">
              <w:r w:rsidRPr="001018A9" w:rsidDel="001018A9">
                <w:rPr>
                  <w:color w:val="FFFFFF" w:themeColor="background1"/>
                  <w:sz w:val="21"/>
                  <w:szCs w:val="21"/>
                  <w:lang w:val="en-GB"/>
                </w:rPr>
                <w:delText>July</w:delText>
              </w:r>
              <w:r w:rsidRPr="007F087C" w:rsidDel="001018A9">
                <w:rPr>
                  <w:color w:val="FFFFFF" w:themeColor="background1"/>
                  <w:sz w:val="21"/>
                  <w:szCs w:val="21"/>
                  <w:lang w:val="en-GB"/>
                </w:rPr>
                <w:delText xml:space="preserve"> </w:delText>
              </w:r>
            </w:del>
            <w:ins w:id="2" w:author="Author">
              <w:r w:rsidR="001018A9">
                <w:rPr>
                  <w:color w:val="FFFFFF" w:themeColor="background1"/>
                  <w:sz w:val="21"/>
                  <w:szCs w:val="21"/>
                  <w:lang w:val="en-GB"/>
                </w:rPr>
                <w:t>May</w:t>
              </w:r>
              <w:r w:rsidR="001018A9" w:rsidRPr="007F087C">
                <w:rPr>
                  <w:color w:val="FFFFFF" w:themeColor="background1"/>
                  <w:sz w:val="21"/>
                  <w:szCs w:val="21"/>
                  <w:lang w:val="en-GB"/>
                </w:rPr>
                <w:t xml:space="preserve"> </w:t>
              </w:r>
            </w:ins>
            <w:r w:rsidRPr="007F087C">
              <w:rPr>
                <w:color w:val="FFFFFF" w:themeColor="background1"/>
                <w:sz w:val="21"/>
                <w:szCs w:val="21"/>
                <w:lang w:val="en-GB"/>
              </w:rPr>
              <w:t>202</w:t>
            </w:r>
            <w:ins w:id="3" w:author="Author">
              <w:r w:rsidR="00C9258A">
                <w:rPr>
                  <w:color w:val="FFFFFF" w:themeColor="background1"/>
                  <w:sz w:val="21"/>
                  <w:szCs w:val="21"/>
                  <w:lang w:val="en-GB"/>
                </w:rPr>
                <w:t>5</w:t>
              </w:r>
            </w:ins>
            <w:del w:id="4" w:author="Author">
              <w:r w:rsidRPr="007F087C" w:rsidDel="00C9258A">
                <w:rPr>
                  <w:color w:val="FFFFFF" w:themeColor="background1"/>
                  <w:sz w:val="21"/>
                  <w:szCs w:val="21"/>
                  <w:lang w:val="en-GB"/>
                </w:rPr>
                <w:delText>4</w:delText>
              </w:r>
            </w:del>
            <w:r w:rsidRPr="007F087C">
              <w:rPr>
                <w:color w:val="FFFFFF" w:themeColor="background1"/>
                <w:sz w:val="21"/>
                <w:szCs w:val="21"/>
                <w:lang w:val="en-GB"/>
              </w:rPr>
              <w:t xml:space="preserve"> </w:t>
            </w:r>
            <w:r w:rsidRPr="007F087C">
              <w:rPr>
                <w:color w:val="FFFFFF" w:themeColor="background1"/>
                <w:sz w:val="21"/>
                <w:szCs w:val="21"/>
                <w:u w:val="single"/>
                <w:lang w:val="en-GB"/>
              </w:rPr>
              <w:t>based on</w:t>
            </w:r>
            <w:r w:rsidRPr="007F087C">
              <w:rPr>
                <w:color w:val="FFFFFF" w:themeColor="background1"/>
                <w:sz w:val="21"/>
                <w:szCs w:val="21"/>
                <w:lang w:val="en-GB"/>
              </w:rPr>
              <w:t>:</w:t>
            </w:r>
          </w:p>
          <w:p w14:paraId="570F444D" w14:textId="027C8DA5" w:rsidR="007F087C" w:rsidRPr="007F087C" w:rsidRDefault="007F087C" w:rsidP="007F087C">
            <w:pPr>
              <w:jc w:val="both"/>
              <w:rPr>
                <w:color w:val="FFFFFF" w:themeColor="background1"/>
                <w:sz w:val="21"/>
                <w:szCs w:val="21"/>
                <w:lang w:val="en-GB"/>
              </w:rPr>
            </w:pPr>
            <w:r w:rsidRPr="007F087C">
              <w:rPr>
                <w:color w:val="FFFFFF" w:themeColor="background1"/>
                <w:sz w:val="21"/>
                <w:szCs w:val="21"/>
                <w:lang w:val="en-GB"/>
              </w:rPr>
              <w:t>EIOPA-BoS-24-</w:t>
            </w:r>
            <w:ins w:id="5" w:author="Author">
              <w:r w:rsidR="00C9258A">
                <w:rPr>
                  <w:color w:val="FFFFFF" w:themeColor="background1"/>
                  <w:sz w:val="21"/>
                  <w:szCs w:val="21"/>
                  <w:lang w:val="en-GB"/>
                </w:rPr>
                <w:t>232</w:t>
              </w:r>
            </w:ins>
            <w:del w:id="6" w:author="Author">
              <w:r w:rsidRPr="007F087C" w:rsidDel="00C9258A">
                <w:rPr>
                  <w:color w:val="FFFFFF" w:themeColor="background1"/>
                  <w:sz w:val="21"/>
                  <w:szCs w:val="21"/>
                  <w:lang w:val="en-GB"/>
                </w:rPr>
                <w:delText>138</w:delText>
              </w:r>
            </w:del>
            <w:r w:rsidRPr="007F087C">
              <w:rPr>
                <w:color w:val="FFFFFF" w:themeColor="background1"/>
                <w:sz w:val="21"/>
                <w:szCs w:val="21"/>
                <w:lang w:val="en-GB"/>
              </w:rPr>
              <w:t xml:space="preserve"> Guidelines for financial stability purposes </w:t>
            </w:r>
            <w:del w:id="7" w:author="Author">
              <w:r w:rsidRPr="007F087C" w:rsidDel="00C9258A">
                <w:rPr>
                  <w:color w:val="FFFFFF" w:themeColor="background1"/>
                  <w:sz w:val="21"/>
                  <w:szCs w:val="21"/>
                  <w:lang w:val="en-GB"/>
                </w:rPr>
                <w:delText xml:space="preserve">March </w:delText>
              </w:r>
            </w:del>
            <w:ins w:id="8" w:author="Author">
              <w:r w:rsidR="00C9258A">
                <w:rPr>
                  <w:color w:val="FFFFFF" w:themeColor="background1"/>
                  <w:sz w:val="21"/>
                  <w:szCs w:val="21"/>
                  <w:lang w:val="en-GB"/>
                </w:rPr>
                <w:t>July</w:t>
              </w:r>
              <w:r w:rsidR="00C9258A" w:rsidRPr="007F087C">
                <w:rPr>
                  <w:color w:val="FFFFFF" w:themeColor="background1"/>
                  <w:sz w:val="21"/>
                  <w:szCs w:val="21"/>
                  <w:lang w:val="en-GB"/>
                </w:rPr>
                <w:t xml:space="preserve"> </w:t>
              </w:r>
            </w:ins>
            <w:r w:rsidRPr="007F087C">
              <w:rPr>
                <w:color w:val="FFFFFF" w:themeColor="background1"/>
                <w:sz w:val="21"/>
                <w:szCs w:val="21"/>
                <w:lang w:val="en-GB"/>
              </w:rPr>
              <w:t>2024</w:t>
            </w:r>
          </w:p>
          <w:p w14:paraId="4A1AEE27" w14:textId="77777777" w:rsidR="007F087C" w:rsidRPr="007F087C" w:rsidRDefault="007F087C" w:rsidP="007F087C">
            <w:pPr>
              <w:jc w:val="both"/>
              <w:rPr>
                <w:color w:val="FFFFFF" w:themeColor="background1"/>
                <w:sz w:val="4"/>
                <w:szCs w:val="4"/>
                <w:lang w:val="en-GB"/>
              </w:rPr>
            </w:pPr>
          </w:p>
          <w:p w14:paraId="721D67DD" w14:textId="76163589" w:rsidR="007F087C" w:rsidRPr="007F087C" w:rsidDel="00C9258A" w:rsidRDefault="007F087C" w:rsidP="007F087C">
            <w:pPr>
              <w:jc w:val="both"/>
              <w:rPr>
                <w:del w:id="9" w:author="Author"/>
                <w:color w:val="FFFFFF" w:themeColor="background1"/>
                <w:sz w:val="21"/>
                <w:szCs w:val="21"/>
                <w:u w:val="single"/>
                <w:lang w:val="en-GB"/>
              </w:rPr>
            </w:pPr>
            <w:del w:id="10" w:author="Author">
              <w:r w:rsidRPr="007F087C" w:rsidDel="00C9258A">
                <w:rPr>
                  <w:color w:val="FFFFFF" w:themeColor="background1"/>
                  <w:sz w:val="21"/>
                  <w:szCs w:val="21"/>
                  <w:u w:val="single"/>
                  <w:lang w:val="en-GB"/>
                </w:rPr>
                <w:delText>Amended by:</w:delText>
              </w:r>
            </w:del>
          </w:p>
          <w:p w14:paraId="6D26824B" w14:textId="57C711E0" w:rsidR="007F087C" w:rsidRPr="007F087C" w:rsidDel="00C9258A" w:rsidRDefault="007F087C" w:rsidP="007F087C">
            <w:pPr>
              <w:jc w:val="both"/>
              <w:rPr>
                <w:del w:id="11" w:author="Author"/>
                <w:color w:val="FFFFFF" w:themeColor="background1"/>
                <w:sz w:val="21"/>
                <w:szCs w:val="21"/>
                <w:lang w:val="en-GB"/>
              </w:rPr>
            </w:pPr>
            <w:del w:id="12" w:author="Author">
              <w:r w:rsidRPr="007F087C" w:rsidDel="00C9258A">
                <w:rPr>
                  <w:color w:val="FFFFFF" w:themeColor="background1"/>
                  <w:sz w:val="21"/>
                  <w:szCs w:val="21"/>
                  <w:lang w:val="en-GB"/>
                </w:rPr>
                <w:delText>EIOPA-BoS-24-235 Errata Guidelines for financial stability purposes July 2024</w:delText>
              </w:r>
            </w:del>
          </w:p>
          <w:p w14:paraId="0B3C7059" w14:textId="77777777" w:rsidR="00963A05" w:rsidRPr="007F087C" w:rsidRDefault="00963A05" w:rsidP="002F4BB4">
            <w:pPr>
              <w:jc w:val="both"/>
              <w:rPr>
                <w:szCs w:val="22"/>
                <w:lang w:val="en-GB"/>
              </w:rPr>
            </w:pPr>
          </w:p>
          <w:p w14:paraId="28AEBBC2" w14:textId="77777777" w:rsidR="00963A05" w:rsidRPr="00C74905" w:rsidRDefault="00963A05" w:rsidP="002F4BB4">
            <w:pPr>
              <w:jc w:val="both"/>
              <w:rPr>
                <w:lang w:val="en-GB"/>
              </w:rPr>
            </w:pPr>
          </w:p>
          <w:p w14:paraId="5265C882" w14:textId="77777777" w:rsidR="00963A05" w:rsidRPr="00C74905" w:rsidRDefault="00963A05" w:rsidP="002F4BB4">
            <w:pPr>
              <w:jc w:val="both"/>
              <w:rPr>
                <w:lang w:val="en-GB"/>
              </w:rPr>
            </w:pPr>
          </w:p>
          <w:p w14:paraId="25CA048F" w14:textId="77777777" w:rsidR="00963A05" w:rsidRPr="00C74905" w:rsidRDefault="00963A05" w:rsidP="008D0F33">
            <w:pPr>
              <w:pStyle w:val="DocNumber"/>
              <w:rPr>
                <w:lang w:val="en-GB"/>
              </w:rPr>
            </w:pPr>
          </w:p>
        </w:tc>
      </w:tr>
      <w:tr w:rsidR="00963A05" w:rsidRPr="00C74905" w14:paraId="5C39BB1C" w14:textId="77777777" w:rsidTr="00011CB2">
        <w:trPr>
          <w:trHeight w:hRule="exact" w:val="1276"/>
        </w:trPr>
        <w:tc>
          <w:tcPr>
            <w:tcW w:w="2438" w:type="dxa"/>
          </w:tcPr>
          <w:p w14:paraId="59722949" w14:textId="77777777" w:rsidR="00963A05" w:rsidRPr="00C74905" w:rsidRDefault="00963A05">
            <w:pPr>
              <w:rPr>
                <w:lang w:val="en-GB"/>
              </w:rPr>
            </w:pPr>
          </w:p>
        </w:tc>
        <w:tc>
          <w:tcPr>
            <w:tcW w:w="6919" w:type="dxa"/>
            <w:tcMar>
              <w:left w:w="284" w:type="dxa"/>
              <w:right w:w="0" w:type="dxa"/>
            </w:tcMar>
          </w:tcPr>
          <w:p w14:paraId="0BA6C936" w14:textId="2FC2FF0D" w:rsidR="008D0F33" w:rsidRDefault="008D0F33" w:rsidP="008D0F33">
            <w:pPr>
              <w:pStyle w:val="DocNumber"/>
              <w:rPr>
                <w:color w:val="FFFFFF" w:themeColor="background2"/>
                <w:lang w:val="en-GB"/>
              </w:rPr>
            </w:pPr>
          </w:p>
          <w:p w14:paraId="141A9E5B" w14:textId="03BAAA86" w:rsidR="009C61D5" w:rsidRPr="009C61D5" w:rsidRDefault="006C1AFA" w:rsidP="009C61D5">
            <w:pPr>
              <w:spacing w:before="0" w:after="0"/>
            </w:pPr>
            <w:sdt>
              <w:sdtPr>
                <w:rPr>
                  <w:color w:val="FFFFFF" w:themeColor="background2"/>
                  <w:sz w:val="26"/>
                  <w:szCs w:val="26"/>
                  <w:lang w:val="en-GB"/>
                </w:rPr>
                <w:alias w:val="EIOPA Reg. Number"/>
                <w:tag w:val="EIOPA Reg. Number"/>
                <w:id w:val="-1151595445"/>
                <w:placeholder>
                  <w:docPart w:val="51875C324FD649AFB5DFA4BC6DB617E1"/>
                </w:placeholder>
                <w:text/>
              </w:sdtPr>
              <w:sdtEndPr/>
              <w:sdtContent>
                <w:del w:id="13" w:author="Author">
                  <w:r w:rsidR="00C9258A" w:rsidRPr="007F087C" w:rsidDel="00C9258A">
                    <w:rPr>
                      <w:color w:val="FFFFFF" w:themeColor="background2"/>
                      <w:sz w:val="26"/>
                      <w:szCs w:val="26"/>
                      <w:lang w:val="en-GB"/>
                    </w:rPr>
                    <w:delText>EIOPA-BoS-24/232</w:delText>
                  </w:r>
                </w:del>
                <w:ins w:id="14" w:author="Author">
                  <w:r w:rsidR="00C9258A" w:rsidRPr="007F087C">
                    <w:rPr>
                      <w:color w:val="FFFFFF" w:themeColor="background2"/>
                      <w:sz w:val="26"/>
                      <w:szCs w:val="26"/>
                      <w:lang w:val="en-GB"/>
                    </w:rPr>
                    <w:t>EIOPA-BoS-2</w:t>
                  </w:r>
                  <w:r w:rsidR="00C9258A">
                    <w:rPr>
                      <w:color w:val="FFFFFF" w:themeColor="background2"/>
                      <w:sz w:val="26"/>
                      <w:szCs w:val="26"/>
                      <w:lang w:val="en-GB"/>
                    </w:rPr>
                    <w:t>5</w:t>
                  </w:r>
                  <w:r w:rsidR="00C9258A" w:rsidRPr="007F087C">
                    <w:rPr>
                      <w:color w:val="FFFFFF" w:themeColor="background2"/>
                      <w:sz w:val="26"/>
                      <w:szCs w:val="26"/>
                      <w:lang w:val="en-GB"/>
                    </w:rPr>
                    <w:t>/</w:t>
                  </w:r>
                  <w:r w:rsidR="001018A9">
                    <w:rPr>
                      <w:color w:val="FFFFFF" w:themeColor="background2"/>
                      <w:sz w:val="26"/>
                      <w:szCs w:val="26"/>
                      <w:lang w:val="en-GB"/>
                    </w:rPr>
                    <w:t>27</w:t>
                  </w:r>
                  <w:r w:rsidR="00D5265A">
                    <w:rPr>
                      <w:color w:val="FFFFFF" w:themeColor="background2"/>
                      <w:sz w:val="26"/>
                      <w:szCs w:val="26"/>
                      <w:lang w:val="en-GB"/>
                    </w:rPr>
                    <w:t>1</w:t>
                  </w:r>
                </w:ins>
              </w:sdtContent>
            </w:sdt>
          </w:p>
        </w:tc>
      </w:tr>
    </w:tbl>
    <w:p w14:paraId="2DCC07E6" w14:textId="77777777" w:rsidR="00776F4C" w:rsidRPr="00C74905" w:rsidRDefault="00776F4C" w:rsidP="002F4BB4">
      <w:pPr>
        <w:jc w:val="both"/>
        <w:rPr>
          <w:lang w:val="en-GB"/>
        </w:rPr>
      </w:pPr>
      <w:r w:rsidRPr="00C74905">
        <w:rPr>
          <w:noProof/>
          <w:lang w:val="en-GB" w:eastAsia="en-GB"/>
        </w:rPr>
        <mc:AlternateContent>
          <mc:Choice Requires="wps">
            <w:drawing>
              <wp:anchor distT="0" distB="0" distL="114300" distR="114300" simplePos="0" relativeHeight="251662335" behindDoc="1" locked="1" layoutInCell="1" allowOverlap="1" wp14:anchorId="498BE31D" wp14:editId="1694B9F0">
                <wp:simplePos x="0" y="0"/>
                <wp:positionH relativeFrom="page">
                  <wp:posOffset>251460</wp:posOffset>
                </wp:positionH>
                <wp:positionV relativeFrom="page">
                  <wp:posOffset>251460</wp:posOffset>
                </wp:positionV>
                <wp:extent cx="7056000" cy="8196364"/>
                <wp:effectExtent l="0" t="0" r="12065" b="14605"/>
                <wp:wrapNone/>
                <wp:docPr id="20" name="Rectangle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056000" cy="8196364"/>
                        </a:xfrm>
                        <a:prstGeom prst="rect">
                          <a:avLst/>
                        </a:prstGeom>
                        <a:solidFill>
                          <a:schemeClr val="tx2"/>
                        </a:solidFill>
                        <a:ln>
                          <a:solidFill>
                            <a:schemeClr val="accent1"/>
                          </a:solidFill>
                        </a:ln>
                      </wps:spPr>
                      <wps:txbx>
                        <w:txbxContent>
                          <w:p w14:paraId="772A573A" w14:textId="77777777" w:rsidR="00C81335" w:rsidRDefault="00C81335" w:rsidP="00E950D5">
                            <w:pPr>
                              <w:pStyle w:val="Title"/>
                              <w:rPr>
                                <w:lang w:val="en-GB"/>
                              </w:rPr>
                            </w:pPr>
                          </w:p>
                          <w:p w14:paraId="512C8A3C" w14:textId="77777777" w:rsidR="002949F0" w:rsidRPr="002949F0" w:rsidRDefault="002949F0" w:rsidP="002949F0">
                            <w:pPr>
                              <w:rPr>
                                <w:lang w:val="en-G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98BE31D" id="Rectangle 40" o:spid="_x0000_s1026" style="position:absolute;left:0;text-align:left;margin-left:19.8pt;margin-top:19.8pt;width:555.6pt;height:645.4pt;z-index:-2516541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" fillcolor="#5c87b1 [3215]" strokecolor="#5c87b1 [3204]">
                <o:lock v:ext="edit" aspectratio="t"/>
                <v:textbox>
                  <w:txbxContent>
                    <w:p w14:paraId="772A573A" w14:textId="77777777" w:rsidR="00C81335" w:rsidRDefault="00C81335" w:rsidP="00E950D5">
                      <w:pPr>
                        <w:pStyle w:val="Title"/>
                        <w:rPr>
                          <w:lang w:val="en-GB"/>
                        </w:rPr>
                      </w:pPr>
                    </w:p>
                    <w:p w14:paraId="512C8A3C" w14:textId="77777777" w:rsidR="002949F0" w:rsidRPr="002949F0" w:rsidRDefault="002949F0" w:rsidP="002949F0">
                      <w:pPr>
                        <w:rPr>
                          <w:lang w:val="en-GB"/>
                        </w:rPr>
                      </w:pPr>
                    </w:p>
                  </w:txbxContent>
                </v:textbox>
                <w10:wrap anchorx="page" anchory="page"/>
                <w10:anchorlock/>
              </v:rect>
            </w:pict>
          </mc:Fallback>
        </mc:AlternateContent>
      </w:r>
    </w:p>
    <w:p w14:paraId="0757DD85" w14:textId="77777777" w:rsidR="00212BC6" w:rsidRPr="00C74905" w:rsidRDefault="00212BC6" w:rsidP="002F4BB4">
      <w:pPr>
        <w:spacing w:before="0" w:after="0" w:line="240" w:lineRule="auto"/>
        <w:jc w:val="both"/>
        <w:rPr>
          <w:sz w:val="12"/>
          <w:lang w:val="en-GB"/>
        </w:rPr>
      </w:pPr>
    </w:p>
    <w:p w14:paraId="50D9FE6C" w14:textId="77777777" w:rsidR="00776F4C" w:rsidRPr="00C74905" w:rsidRDefault="008B0FB5" w:rsidP="002F4BB4">
      <w:pPr>
        <w:jc w:val="both"/>
        <w:rPr>
          <w:sz w:val="12"/>
          <w:lang w:val="en-GB"/>
        </w:rPr>
      </w:pPr>
      <w:r w:rsidRPr="00C74905">
        <w:rPr>
          <w:noProof/>
          <w:sz w:val="12"/>
          <w:lang w:val="en-GB" w:eastAsia="en-GB"/>
        </w:rPr>
        <w:drawing>
          <wp:anchor distT="0" distB="0" distL="114300" distR="114300" simplePos="0" relativeHeight="251666432" behindDoc="1" locked="1" layoutInCell="1" allowOverlap="1" wp14:anchorId="62ADDCF7" wp14:editId="712C50E7">
            <wp:simplePos x="0" y="0"/>
            <wp:positionH relativeFrom="margin">
              <wp:align>right</wp:align>
            </wp:positionH>
            <wp:positionV relativeFrom="margin">
              <wp:posOffset>8609965</wp:posOffset>
            </wp:positionV>
            <wp:extent cx="2159635" cy="69151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OPA_logo_RGB_horizontal.png"/>
                    <pic:cNvPicPr/>
                  </pic:nvPicPr>
                  <pic:blipFill>
                    <a:blip r:embed="rId8">
                      <a:extLst>
                        <a:ext uri="{28A0092B-C50C-407E-A947-70E740481C1C}">
                          <a14:useLocalDpi xmlns:a14="http://schemas.microsoft.com/office/drawing/2010/main" val="0"/>
                        </a:ext>
                      </a:extLst>
                    </a:blip>
                    <a:stretch>
                      <a:fillRect/>
                    </a:stretch>
                  </pic:blipFill>
                  <pic:spPr>
                    <a:xfrm>
                      <a:off x="0" y="0"/>
                      <a:ext cx="2159635" cy="69151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53FCEBA4" w14:textId="77777777" w:rsidR="00DB1253" w:rsidRPr="00CF7A32" w:rsidRDefault="00DB1253" w:rsidP="002F4BB4">
      <w:pPr>
        <w:spacing w:before="0" w:after="0" w:line="240" w:lineRule="auto"/>
        <w:jc w:val="both"/>
        <w:rPr>
          <w:rStyle w:val="FootnoteReference"/>
        </w:rPr>
      </w:pPr>
      <w:r w:rsidRPr="00C74905">
        <w:rPr>
          <w:lang w:val="en-GB"/>
        </w:rPr>
        <w:br w:type="page"/>
      </w:r>
    </w:p>
    <w:p w14:paraId="2230409C" w14:textId="77777777" w:rsidR="00E570EA" w:rsidRPr="00E570EA" w:rsidRDefault="00E570EA" w:rsidP="00F25A0B">
      <w:pPr>
        <w:pStyle w:val="ListParagraph"/>
        <w:keepNext/>
        <w:keepLines/>
        <w:numPr>
          <w:ilvl w:val="0"/>
          <w:numId w:val="12"/>
        </w:numPr>
        <w:spacing w:before="240" w:after="0"/>
        <w:contextualSpacing w:val="0"/>
        <w:outlineLvl w:val="2"/>
        <w:rPr>
          <w:rFonts w:asciiTheme="majorHAnsi" w:eastAsia="Times New Roman" w:hAnsiTheme="majorHAnsi"/>
          <w:bCs/>
          <w:vanish/>
          <w:color w:val="5C87B1" w:themeColor="accent1"/>
          <w:sz w:val="24"/>
          <w:lang w:val="en-GB"/>
        </w:rPr>
      </w:pPr>
      <w:bookmarkStart w:id="15" w:name="_Toc173163540"/>
      <w:bookmarkStart w:id="16" w:name="_Hlk172802739"/>
      <w:bookmarkEnd w:id="15"/>
    </w:p>
    <w:p w14:paraId="302B5A85" w14:textId="77777777" w:rsidR="00E570EA" w:rsidRPr="00E570EA" w:rsidRDefault="00E570EA" w:rsidP="00F25A0B">
      <w:pPr>
        <w:pStyle w:val="ListParagraph"/>
        <w:keepNext/>
        <w:keepLines/>
        <w:numPr>
          <w:ilvl w:val="0"/>
          <w:numId w:val="12"/>
        </w:numPr>
        <w:spacing w:before="240" w:after="0"/>
        <w:contextualSpacing w:val="0"/>
        <w:outlineLvl w:val="2"/>
        <w:rPr>
          <w:rFonts w:asciiTheme="majorHAnsi" w:eastAsia="Times New Roman" w:hAnsiTheme="majorHAnsi"/>
          <w:bCs/>
          <w:vanish/>
          <w:color w:val="5C87B1" w:themeColor="accent1"/>
          <w:sz w:val="24"/>
          <w:lang w:val="en-GB"/>
        </w:rPr>
      </w:pPr>
      <w:bookmarkStart w:id="17" w:name="_Toc48670109"/>
      <w:bookmarkStart w:id="18" w:name="_Toc48670675"/>
      <w:bookmarkStart w:id="19" w:name="_Toc173163541"/>
      <w:bookmarkEnd w:id="17"/>
      <w:bookmarkEnd w:id="18"/>
      <w:bookmarkEnd w:id="19"/>
    </w:p>
    <w:p w14:paraId="0A3C5C7D" w14:textId="77777777" w:rsidR="00E570EA" w:rsidRPr="00E570EA" w:rsidRDefault="00E570EA" w:rsidP="00F25A0B">
      <w:pPr>
        <w:pStyle w:val="ListParagraph"/>
        <w:keepNext/>
        <w:keepLines/>
        <w:numPr>
          <w:ilvl w:val="1"/>
          <w:numId w:val="12"/>
        </w:numPr>
        <w:spacing w:before="240" w:after="0"/>
        <w:contextualSpacing w:val="0"/>
        <w:outlineLvl w:val="2"/>
        <w:rPr>
          <w:rFonts w:asciiTheme="majorHAnsi" w:eastAsia="Times New Roman" w:hAnsiTheme="majorHAnsi"/>
          <w:bCs/>
          <w:vanish/>
          <w:color w:val="5C87B1" w:themeColor="accent1"/>
          <w:sz w:val="24"/>
          <w:lang w:val="en-GB"/>
        </w:rPr>
      </w:pPr>
      <w:bookmarkStart w:id="20" w:name="_Toc48670110"/>
      <w:bookmarkStart w:id="21" w:name="_Toc48670676"/>
      <w:bookmarkStart w:id="22" w:name="_Toc173163542"/>
      <w:bookmarkEnd w:id="20"/>
      <w:bookmarkEnd w:id="21"/>
      <w:bookmarkEnd w:id="22"/>
    </w:p>
    <w:p w14:paraId="1945B593" w14:textId="77777777" w:rsidR="0010368F" w:rsidRDefault="0010368F" w:rsidP="0010368F">
      <w:pPr>
        <w:rPr>
          <w:lang w:val="en-GB"/>
        </w:rPr>
      </w:pPr>
      <w:bookmarkStart w:id="23" w:name="_Toc173163543"/>
    </w:p>
    <w:p w14:paraId="784E3233" w14:textId="77777777" w:rsidR="0010368F" w:rsidRDefault="0010368F" w:rsidP="0010368F">
      <w:pPr>
        <w:rPr>
          <w:lang w:val="en-GB"/>
        </w:rPr>
      </w:pPr>
    </w:p>
    <w:p w14:paraId="1399597B" w14:textId="77777777" w:rsidR="0010368F" w:rsidRDefault="0010368F" w:rsidP="0010368F">
      <w:pPr>
        <w:rPr>
          <w:lang w:val="en-GB"/>
        </w:rPr>
      </w:pPr>
    </w:p>
    <w:p w14:paraId="0805B612" w14:textId="77777777" w:rsidR="00F022F8" w:rsidRDefault="00F022F8" w:rsidP="00D15FA8">
      <w:pPr>
        <w:pStyle w:val="Headingnumbered3"/>
        <w:numPr>
          <w:ilvl w:val="0"/>
          <w:numId w:val="0"/>
        </w:numPr>
        <w:rPr>
          <w:ins w:id="24" w:author="Author"/>
          <w:caps w:val="0"/>
          <w:lang w:val="en-GB"/>
        </w:rPr>
      </w:pPr>
    </w:p>
    <w:p w14:paraId="48B4D56A" w14:textId="5FB3991C" w:rsidR="00E570EA" w:rsidRPr="00A379D5" w:rsidRDefault="002949F0" w:rsidP="00D15FA8">
      <w:pPr>
        <w:pStyle w:val="Headingnumbered3"/>
        <w:numPr>
          <w:ilvl w:val="0"/>
          <w:numId w:val="0"/>
        </w:numPr>
        <w:rPr>
          <w:caps w:val="0"/>
          <w:lang w:val="en-GB"/>
        </w:rPr>
      </w:pPr>
      <w:bookmarkStart w:id="25" w:name="_Hlk198729427"/>
      <w:r w:rsidRPr="00A379D5">
        <w:rPr>
          <w:caps w:val="0"/>
          <w:lang w:val="en-GB"/>
        </w:rPr>
        <w:t>I</w:t>
      </w:r>
      <w:r w:rsidR="00A379D5" w:rsidRPr="00A379D5">
        <w:rPr>
          <w:caps w:val="0"/>
          <w:lang w:val="en-GB"/>
        </w:rPr>
        <w:t>NTRODUCTION</w:t>
      </w:r>
      <w:bookmarkEnd w:id="23"/>
      <w:r w:rsidR="0010368F" w:rsidRPr="006C6E51">
        <w:rPr>
          <w:noProof/>
          <w:color w:val="2A4D69"/>
          <w:lang w:val="en-GB" w:eastAsia="en-GB"/>
        </w:rPr>
        <w:drawing>
          <wp:anchor distT="0" distB="0" distL="114300" distR="114300" simplePos="0" relativeHeight="251674624" behindDoc="0" locked="0" layoutInCell="1" allowOverlap="1" wp14:anchorId="0A450C82" wp14:editId="15FD94D2">
            <wp:simplePos x="0" y="0"/>
            <wp:positionH relativeFrom="page">
              <wp:posOffset>635000</wp:posOffset>
            </wp:positionH>
            <wp:positionV relativeFrom="page">
              <wp:posOffset>659765</wp:posOffset>
            </wp:positionV>
            <wp:extent cx="1692000" cy="565200"/>
            <wp:effectExtent l="0" t="0" r="3810" b="63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9"/>
                    <a:stretch>
                      <a:fillRect/>
                    </a:stretch>
                  </pic:blipFill>
                  <pic:spPr>
                    <a:xfrm>
                      <a:off x="0" y="0"/>
                      <a:ext cx="1692000" cy="565200"/>
                    </a:xfrm>
                    <a:prstGeom prst="rect">
                      <a:avLst/>
                    </a:prstGeom>
                  </pic:spPr>
                </pic:pic>
              </a:graphicData>
            </a:graphic>
            <wp14:sizeRelH relativeFrom="margin">
              <wp14:pctWidth>0</wp14:pctWidth>
            </wp14:sizeRelH>
            <wp14:sizeRelV relativeFrom="margin">
              <wp14:pctHeight>0</wp14:pctHeight>
            </wp14:sizeRelV>
          </wp:anchor>
        </w:drawing>
      </w:r>
    </w:p>
    <w:p w14:paraId="168CE30D" w14:textId="141398E4" w:rsidR="00D15FA8" w:rsidRPr="00BA2822" w:rsidRDefault="00D15FA8" w:rsidP="006E252F">
      <w:pPr>
        <w:pStyle w:val="ListParagraph"/>
        <w:numPr>
          <w:ilvl w:val="1"/>
          <w:numId w:val="13"/>
        </w:numPr>
        <w:ind w:left="709" w:hanging="567"/>
        <w:jc w:val="both"/>
      </w:pPr>
      <w:bookmarkStart w:id="26" w:name="_Hlk198729472"/>
      <w:bookmarkStart w:id="27" w:name="_Hlk198729916"/>
      <w:r w:rsidRPr="00BA2822">
        <w:t xml:space="preserve">According to Article 16 of Regulation (EU) No 1094/2010 </w:t>
      </w:r>
      <w:del w:id="28" w:author="Author">
        <w:r w:rsidRPr="00BA2822" w:rsidDel="00FB2B58">
          <w:delText xml:space="preserve">of the European Parliament and of the Council </w:delText>
        </w:r>
      </w:del>
      <w:r w:rsidRPr="00BA2822">
        <w:t>(</w:t>
      </w:r>
      <w:del w:id="29" w:author="Author">
        <w:r w:rsidRPr="00BA2822" w:rsidDel="00FB2B58">
          <w:delText xml:space="preserve">hereafter </w:delText>
        </w:r>
      </w:del>
      <w:r w:rsidRPr="00BA2822">
        <w:t>EIOPA Regulation)</w:t>
      </w:r>
      <w:r w:rsidRPr="001018A9">
        <w:rPr>
          <w:vertAlign w:val="superscript"/>
        </w:rPr>
        <w:footnoteReference w:id="1"/>
      </w:r>
      <w:r w:rsidRPr="00BA2822">
        <w:t xml:space="preserve">, EIOPA </w:t>
      </w:r>
      <w:del w:id="30" w:author="Author">
        <w:r w:rsidRPr="00BA2822" w:rsidDel="00FB2B58">
          <w:delText xml:space="preserve">is </w:delText>
        </w:r>
      </w:del>
      <w:r w:rsidRPr="00BA2822">
        <w:t>issu</w:t>
      </w:r>
      <w:ins w:id="31" w:author="Author">
        <w:r w:rsidR="00FB2B58">
          <w:t>es</w:t>
        </w:r>
      </w:ins>
      <w:del w:id="32" w:author="Author">
        <w:r w:rsidRPr="00BA2822" w:rsidDel="00FB2B58">
          <w:delText>ing</w:delText>
        </w:r>
      </w:del>
      <w:r w:rsidRPr="00BA2822">
        <w:t xml:space="preserve"> these Guidelines which cover reporting to</w:t>
      </w:r>
      <w:del w:id="33" w:author="Author">
        <w:r w:rsidRPr="00BA2822" w:rsidDel="00670CC8">
          <w:delText xml:space="preserve"> national</w:delText>
        </w:r>
      </w:del>
      <w:r w:rsidRPr="00BA2822">
        <w:t xml:space="preserve"> supervisory authorities for financial stability purposes.</w:t>
      </w:r>
    </w:p>
    <w:p w14:paraId="69782F0A" w14:textId="77777777" w:rsidR="00D15FA8" w:rsidRPr="00BA2822" w:rsidRDefault="00D15FA8" w:rsidP="00F25A0B">
      <w:pPr>
        <w:pStyle w:val="ListParagraph"/>
        <w:numPr>
          <w:ilvl w:val="1"/>
          <w:numId w:val="13"/>
        </w:numPr>
        <w:ind w:left="709" w:hanging="567"/>
        <w:jc w:val="both"/>
      </w:pPr>
      <w:r w:rsidRPr="00BA2822">
        <w:t>The Guidelines apply to individual insurance and reinsurance undertakings, insurance third country branches and participating insurance and reinsurance undertakings, insurance holding companies or mixed financial holding companies.</w:t>
      </w:r>
      <w:bookmarkStart w:id="34" w:name="_Toc490231912"/>
      <w:bookmarkStart w:id="35" w:name="_Toc490482641"/>
    </w:p>
    <w:bookmarkEnd w:id="16"/>
    <w:p w14:paraId="15BAACD7" w14:textId="77777777" w:rsidR="00D15FA8" w:rsidRPr="00BA2822" w:rsidRDefault="008B4C13" w:rsidP="00F25A0B">
      <w:pPr>
        <w:pStyle w:val="ListParagraph"/>
        <w:numPr>
          <w:ilvl w:val="1"/>
          <w:numId w:val="13"/>
        </w:numPr>
        <w:ind w:left="709" w:hanging="567"/>
        <w:jc w:val="both"/>
      </w:pPr>
      <w:r w:rsidRPr="00BA2822">
        <w:t xml:space="preserve">EIOPA is issuing these Guidelines to ensure a consistent and uniform approach on the collection of data for financial stability purposes and to provide guidance to </w:t>
      </w:r>
      <w:del w:id="36" w:author="Author">
        <w:r w:rsidRPr="00BA2822" w:rsidDel="00670CC8">
          <w:delText xml:space="preserve">national </w:delText>
        </w:r>
      </w:del>
      <w:r w:rsidRPr="00BA2822">
        <w:t>supervisory authorities on how to collect the data which EIOPA will request according to Article 35 of EIOPA Regulation.</w:t>
      </w:r>
    </w:p>
    <w:p w14:paraId="57BAA9C8" w14:textId="7D8580EE" w:rsidR="00D15FA8" w:rsidRPr="00BA2822" w:rsidRDefault="008B4C13" w:rsidP="00F25A0B">
      <w:pPr>
        <w:pStyle w:val="ListParagraph"/>
        <w:numPr>
          <w:ilvl w:val="1"/>
          <w:numId w:val="13"/>
        </w:numPr>
        <w:ind w:left="709" w:hanging="567"/>
        <w:jc w:val="both"/>
      </w:pPr>
      <w:r w:rsidRPr="00BA2822">
        <w:t>EIOPA requires the data described in these Guidelines in order to carry out its tasks according to Article</w:t>
      </w:r>
      <w:ins w:id="37" w:author="Author">
        <w:r w:rsidR="00FB2B58">
          <w:t>s</w:t>
        </w:r>
      </w:ins>
      <w:r w:rsidRPr="00BA2822">
        <w:t xml:space="preserve"> 8, 32 and 36 of EIOPA Regulation. In particular, the collected data will enable EIOPA to monitor and assess market developments and allow EIOPA to inform the other European Supervisory Authorities, the European Systemic Risk Board (ESRB)</w:t>
      </w:r>
      <w:ins w:id="38" w:author="Author">
        <w:r w:rsidR="00FB2B58">
          <w:t>,</w:t>
        </w:r>
      </w:ins>
      <w:del w:id="39" w:author="Author">
        <w:r w:rsidRPr="00BA2822" w:rsidDel="00FB2B58">
          <w:delText xml:space="preserve"> and</w:delText>
        </w:r>
      </w:del>
      <w:r w:rsidRPr="00BA2822">
        <w:t xml:space="preserve"> the European Parliament, the Council and the </w:t>
      </w:r>
      <w:ins w:id="40" w:author="Author">
        <w:r w:rsidR="00FB2B58">
          <w:t xml:space="preserve">European </w:t>
        </w:r>
      </w:ins>
      <w:r w:rsidRPr="00BA2822">
        <w:t xml:space="preserve">Commission about the relevant trends, potential risks and vulnerabilities in </w:t>
      </w:r>
      <w:bookmarkEnd w:id="26"/>
      <w:r w:rsidRPr="00BA2822">
        <w:t>its area of competence. It will also enable EIOPA to provide the ESRB with regular and timely information necessary for the achievement of its tasks.</w:t>
      </w:r>
    </w:p>
    <w:p w14:paraId="18AC56BD" w14:textId="592354EE" w:rsidR="00D15FA8" w:rsidRPr="00BA2822" w:rsidRDefault="008B4C13" w:rsidP="00F25A0B">
      <w:pPr>
        <w:pStyle w:val="ListParagraph"/>
        <w:numPr>
          <w:ilvl w:val="1"/>
          <w:numId w:val="13"/>
        </w:numPr>
        <w:ind w:left="709" w:hanging="567"/>
        <w:jc w:val="both"/>
      </w:pPr>
      <w:r w:rsidRPr="00BA2822">
        <w:t>For insurance and reinsurance groups most of the information requested for financial stability purposes is also required for supervisory reporting according to Article 254 of Directive 2009/138/EC</w:t>
      </w:r>
      <w:ins w:id="41" w:author="Author">
        <w:r w:rsidR="009A320E">
          <w:rPr>
            <w:rStyle w:val="FootnoteReference"/>
          </w:rPr>
          <w:footnoteReference w:id="2"/>
        </w:r>
      </w:ins>
      <w:r w:rsidRPr="00BA2822">
        <w:t xml:space="preserve"> </w:t>
      </w:r>
      <w:del w:id="44" w:author="Author">
        <w:r w:rsidRPr="00BA2822" w:rsidDel="00FB2B58">
          <w:delText xml:space="preserve">of the European Parliament and of the Council </w:delText>
        </w:r>
      </w:del>
      <w:r w:rsidRPr="00BA2822">
        <w:t>(</w:t>
      </w:r>
      <w:del w:id="45" w:author="Author">
        <w:r w:rsidRPr="00BA2822" w:rsidDel="00FB2B58">
          <w:delText xml:space="preserve">hereafter </w:delText>
        </w:r>
      </w:del>
      <w:r w:rsidRPr="00BA2822">
        <w:t>Solvency II Directive). However, the information obtained for financial stability purposes and covered by these Guidelines is requested with earlier deadlines and/or increased frequency. The information will be used for macro</w:t>
      </w:r>
      <w:del w:id="46" w:author="Author">
        <w:r w:rsidRPr="00BA2822" w:rsidDel="00FB2B58">
          <w:delText xml:space="preserve"> </w:delText>
        </w:r>
      </w:del>
      <w:r w:rsidRPr="00BA2822">
        <w:t>prudential analysis.</w:t>
      </w:r>
    </w:p>
    <w:p w14:paraId="1D7FDE86" w14:textId="18D5AD4F" w:rsidR="00D15FA8" w:rsidRPr="00BA2822" w:rsidRDefault="008B4C13" w:rsidP="00F25A0B">
      <w:pPr>
        <w:pStyle w:val="ListParagraph"/>
        <w:numPr>
          <w:ilvl w:val="1"/>
          <w:numId w:val="13"/>
        </w:numPr>
        <w:ind w:left="709" w:hanging="567"/>
        <w:jc w:val="both"/>
      </w:pPr>
      <w:r w:rsidRPr="00BA2822">
        <w:t>According to Article 35</w:t>
      </w:r>
      <w:ins w:id="47" w:author="Author">
        <w:r w:rsidR="00F16089" w:rsidRPr="009F0C41">
          <w:t>a</w:t>
        </w:r>
      </w:ins>
      <w:r w:rsidR="009F0C41">
        <w:t xml:space="preserve"> </w:t>
      </w:r>
      <w:del w:id="48" w:author="Author">
        <w:r w:rsidRPr="009F0C41" w:rsidDel="00F16089">
          <w:delText xml:space="preserve">, </w:delText>
        </w:r>
        <w:r w:rsidRPr="00BA2822" w:rsidDel="00F16089">
          <w:delText>paragraphs 6 and 7</w:delText>
        </w:r>
      </w:del>
      <w:r w:rsidRPr="00BA2822">
        <w:t xml:space="preserve">of </w:t>
      </w:r>
      <w:ins w:id="49" w:author="Author">
        <w:r w:rsidR="00652EE2">
          <w:t xml:space="preserve">the </w:t>
        </w:r>
      </w:ins>
      <w:r w:rsidRPr="00BA2822">
        <w:t xml:space="preserve">Solvency II Directive, </w:t>
      </w:r>
      <w:del w:id="50" w:author="Author">
        <w:r w:rsidRPr="00BA2822" w:rsidDel="00670CC8">
          <w:delText xml:space="preserve">national </w:delText>
        </w:r>
      </w:del>
      <w:r w:rsidRPr="00BA2822">
        <w:t>supervisory authorities may limit regular quarterly supervisory reporting and exempt certain undertakings from item-by-item reporting where the submission of that information would be overly burdensome in relation to the nature, scale and complexity of the risks inherent in the business of the undertaking. Undertakings which are exempted from reporting with higher frequency than annual, and/or exempted from item-by-item reporting under Article 35</w:t>
      </w:r>
      <w:ins w:id="51" w:author="Author">
        <w:r w:rsidR="00F16089">
          <w:t>a</w:t>
        </w:r>
      </w:ins>
      <w:r w:rsidRPr="00BA2822">
        <w:t xml:space="preserve"> of </w:t>
      </w:r>
      <w:ins w:id="52" w:author="Author">
        <w:r w:rsidR="00C43DE1">
          <w:t xml:space="preserve">the </w:t>
        </w:r>
      </w:ins>
      <w:r w:rsidRPr="00BA2822">
        <w:t xml:space="preserve">Solvency II Directive should also be exempted from semi-annual, quarterly and/or item-by-item reporting as set out in </w:t>
      </w:r>
      <w:hyperlink w:anchor="_bookmark1" w:history="1">
        <w:r w:rsidRPr="00BA2822">
          <w:t xml:space="preserve">Guideline 2 </w:t>
        </w:r>
      </w:hyperlink>
      <w:r w:rsidRPr="00BA2822">
        <w:t xml:space="preserve">point </w:t>
      </w:r>
      <w:del w:id="53" w:author="Author">
        <w:r w:rsidDel="008C4912">
          <w:fldChar w:fldCharType="begin"/>
        </w:r>
        <w:r w:rsidDel="008C4912">
          <w:delInstrText>HYPERLINK \l "_bookmark4"</w:delInstrText>
        </w:r>
        <w:r w:rsidDel="008C4912">
          <w:fldChar w:fldCharType="separate"/>
        </w:r>
        <w:r w:rsidRPr="00BA2822" w:rsidDel="008C4912">
          <w:delText>1.</w:delText>
        </w:r>
        <w:r w:rsidDel="008C4912">
          <w:fldChar w:fldCharType="end"/>
        </w:r>
      </w:del>
      <w:r w:rsidRPr="00BA2822">
        <w:t>20. It is noted, however, that Article 35</w:t>
      </w:r>
      <w:ins w:id="54" w:author="Author">
        <w:r w:rsidR="00F16089">
          <w:t>a</w:t>
        </w:r>
      </w:ins>
      <w:r w:rsidRPr="00BA2822">
        <w:t xml:space="preserve"> of </w:t>
      </w:r>
      <w:ins w:id="55" w:author="Author">
        <w:r w:rsidR="00652EE2">
          <w:t xml:space="preserve">the </w:t>
        </w:r>
      </w:ins>
      <w:r w:rsidRPr="00BA2822">
        <w:t>Solvency II Directive only permits exemptions for undertakings until a maximum of 20% of the Member State's life and non-life insurance and reinsurance markets respectively. Moreover, th</w:t>
      </w:r>
      <w:ins w:id="56" w:author="Author">
        <w:r w:rsidR="00F16089">
          <w:t>at</w:t>
        </w:r>
      </w:ins>
      <w:del w:id="57" w:author="Author">
        <w:r w:rsidRPr="00BA2822" w:rsidDel="00F16089">
          <w:delText>e</w:delText>
        </w:r>
      </w:del>
      <w:r w:rsidRPr="00BA2822">
        <w:t xml:space="preserve"> </w:t>
      </w:r>
      <w:del w:id="58" w:author="Author">
        <w:r w:rsidRPr="00BA2822" w:rsidDel="00F16089">
          <w:delText>a</w:delText>
        </w:r>
      </w:del>
      <w:ins w:id="59" w:author="Author">
        <w:r w:rsidR="00F16089">
          <w:t>A</w:t>
        </w:r>
      </w:ins>
      <w:r w:rsidRPr="00BA2822">
        <w:t xml:space="preserve">rticle requires </w:t>
      </w:r>
      <w:del w:id="60" w:author="Author">
        <w:r w:rsidRPr="00BA2822" w:rsidDel="00670CC8">
          <w:delText>national</w:delText>
        </w:r>
        <w:r w:rsidRPr="00BA2822" w:rsidDel="001B334D">
          <w:delText xml:space="preserve"> </w:delText>
        </w:r>
      </w:del>
      <w:r w:rsidRPr="00BA2822">
        <w:t xml:space="preserve">supervisory authorities to prioritise </w:t>
      </w:r>
      <w:del w:id="61" w:author="Author">
        <w:r w:rsidRPr="00BA2822" w:rsidDel="00F16089">
          <w:delText>the smallest</w:delText>
        </w:r>
      </w:del>
      <w:ins w:id="62" w:author="Author">
        <w:r w:rsidR="00F16089">
          <w:t>small and non-complex</w:t>
        </w:r>
      </w:ins>
      <w:r w:rsidRPr="00BA2822">
        <w:t xml:space="preserve"> </w:t>
      </w:r>
      <w:r w:rsidRPr="00BA2822">
        <w:lastRenderedPageBreak/>
        <w:t>undertakings. Finally, the exemption should not undermine the stability of the financial systems concerned in the European Union.</w:t>
      </w:r>
    </w:p>
    <w:p w14:paraId="410C6CCD" w14:textId="0C3F74FB" w:rsidR="00D15FA8" w:rsidRPr="00BA2822" w:rsidRDefault="00670CC8" w:rsidP="00F25A0B">
      <w:pPr>
        <w:pStyle w:val="ListParagraph"/>
        <w:numPr>
          <w:ilvl w:val="1"/>
          <w:numId w:val="13"/>
        </w:numPr>
        <w:ind w:left="709" w:hanging="567"/>
        <w:jc w:val="both"/>
      </w:pPr>
      <w:ins w:id="63" w:author="Author">
        <w:r>
          <w:t>S</w:t>
        </w:r>
      </w:ins>
      <w:del w:id="64" w:author="Author">
        <w:r w:rsidR="008B4C13" w:rsidRPr="00BA2822" w:rsidDel="00670CC8">
          <w:delText>National s</w:delText>
        </w:r>
      </w:del>
      <w:r w:rsidR="008B4C13" w:rsidRPr="00BA2822">
        <w:t xml:space="preserve">upervisory authorities may, where the reporting currency is different than EUR, adopt measures to deal with the implications of exchange rate fluctuations when applying the criteria to identify reporting entities, as long as the effects on the thresholds defined in Guidelines 2, </w:t>
      </w:r>
      <w:ins w:id="65" w:author="Author">
        <w:r w:rsidR="00B74AE9">
          <w:t>3</w:t>
        </w:r>
      </w:ins>
      <w:del w:id="66" w:author="Author">
        <w:r w:rsidR="008B4C13" w:rsidRPr="00BA2822" w:rsidDel="00B74AE9">
          <w:delText>4</w:delText>
        </w:r>
      </w:del>
      <w:r w:rsidR="008B4C13" w:rsidRPr="00BA2822">
        <w:t xml:space="preserve"> and </w:t>
      </w:r>
      <w:del w:id="67" w:author="Author">
        <w:r w:rsidR="008B4C13" w:rsidRPr="00BA2822" w:rsidDel="00B74AE9">
          <w:delText>5</w:delText>
        </w:r>
      </w:del>
      <w:ins w:id="68" w:author="Author">
        <w:r w:rsidR="00B74AE9">
          <w:t>4</w:t>
        </w:r>
      </w:ins>
      <w:r w:rsidR="008B4C13" w:rsidRPr="00BA2822">
        <w:t xml:space="preserve"> are not material.</w:t>
      </w:r>
    </w:p>
    <w:p w14:paraId="0993F2E7" w14:textId="6A264246" w:rsidR="00D15FA8" w:rsidRPr="00BA2822" w:rsidRDefault="008B4C13" w:rsidP="00F25A0B">
      <w:pPr>
        <w:pStyle w:val="ListParagraph"/>
        <w:numPr>
          <w:ilvl w:val="1"/>
          <w:numId w:val="13"/>
        </w:numPr>
        <w:ind w:left="709" w:hanging="567"/>
        <w:jc w:val="both"/>
      </w:pPr>
      <w:r w:rsidRPr="00BA2822">
        <w:t xml:space="preserve">The best-effort principle established in </w:t>
      </w:r>
      <w:r>
        <w:fldChar w:fldCharType="begin"/>
      </w:r>
      <w:r>
        <w:instrText>HYPERLINK \l "_bookmark5"</w:instrText>
      </w:r>
      <w:r>
        <w:fldChar w:fldCharType="separate"/>
      </w:r>
      <w:r w:rsidRPr="00BA2822">
        <w:t xml:space="preserve">Guideline </w:t>
      </w:r>
      <w:ins w:id="69" w:author="Author">
        <w:r w:rsidR="00B74AE9">
          <w:t>6</w:t>
        </w:r>
      </w:ins>
      <w:del w:id="70" w:author="Author">
        <w:r w:rsidRPr="00BA2822" w:rsidDel="00B74AE9">
          <w:delText>7</w:delText>
        </w:r>
      </w:del>
      <w:r w:rsidRPr="00BA2822">
        <w:t xml:space="preserve"> </w:t>
      </w:r>
      <w:r>
        <w:fldChar w:fldCharType="end"/>
      </w:r>
      <w:r w:rsidRPr="00BA2822">
        <w:t xml:space="preserve">and </w:t>
      </w:r>
      <w:r>
        <w:fldChar w:fldCharType="begin"/>
      </w:r>
      <w:r>
        <w:instrText>HYPERLINK \l "_bookmark9"</w:instrText>
      </w:r>
      <w:r>
        <w:fldChar w:fldCharType="separate"/>
      </w:r>
      <w:r w:rsidRPr="00BA2822">
        <w:t xml:space="preserve">Guideline </w:t>
      </w:r>
      <w:ins w:id="71" w:author="Author">
        <w:r w:rsidR="00B74AE9">
          <w:t>7</w:t>
        </w:r>
      </w:ins>
      <w:del w:id="72" w:author="Author">
        <w:r w:rsidRPr="00BA2822" w:rsidDel="00B74AE9">
          <w:delText>8</w:delText>
        </w:r>
      </w:del>
      <w:r w:rsidRPr="00BA2822">
        <w:t xml:space="preserve"> </w:t>
      </w:r>
      <w:r>
        <w:fldChar w:fldCharType="end"/>
      </w:r>
      <w:r w:rsidRPr="00BA2822">
        <w:t>is intended to aid insurance and reinsurance undertakings, insurance third country branches and the participating insurance and reinsurance undertakings, insurance holding companies or mixed financial holding companies in providing the level of accuracy deemed sufficient for macro prudential purposes, while balancing the work required by the undertakings to submit this information, and to provide some legal certainty to undertakings of its content.</w:t>
      </w:r>
    </w:p>
    <w:p w14:paraId="00A67175" w14:textId="261C1505" w:rsidR="00D15FA8" w:rsidRPr="00BA2822" w:rsidRDefault="008B4C13" w:rsidP="00F25A0B">
      <w:pPr>
        <w:pStyle w:val="ListParagraph"/>
        <w:numPr>
          <w:ilvl w:val="1"/>
          <w:numId w:val="13"/>
        </w:numPr>
        <w:ind w:left="709" w:hanging="567"/>
        <w:jc w:val="both"/>
      </w:pPr>
      <w:r w:rsidRPr="00BA2822">
        <w:t xml:space="preserve">Quarterly information on the solvency capital position of undertakings is considered crucial for financial stability purposes. However, it is acknowledged that a full calculation of the Solvency Capital Requirement (SCR) on a quarterly basis may be an unnecessary burden for the </w:t>
      </w:r>
      <w:ins w:id="73" w:author="Author">
        <w:r w:rsidR="006A15DC">
          <w:t xml:space="preserve">undertakings </w:t>
        </w:r>
      </w:ins>
      <w:r w:rsidRPr="00BA2822">
        <w:t>concerned</w:t>
      </w:r>
      <w:del w:id="74" w:author="Author">
        <w:r w:rsidRPr="00BA2822" w:rsidDel="006A15DC">
          <w:delText xml:space="preserve"> institutions</w:delText>
        </w:r>
      </w:del>
      <w:r w:rsidRPr="00BA2822">
        <w:t xml:space="preserve">. Therefore, the aim of these Guidelines is to approximate the development of the overall SCR based on a re-calculation of only the more volatile SCR modules, rather than requiring a full SCR calculation. The method is detailed in Guideline </w:t>
      </w:r>
      <w:ins w:id="75" w:author="Author">
        <w:r w:rsidR="00B74AE9">
          <w:t>8</w:t>
        </w:r>
      </w:ins>
      <w:del w:id="76" w:author="Author">
        <w:r w:rsidRPr="00BA2822" w:rsidDel="00B74AE9">
          <w:delText>9</w:delText>
        </w:r>
      </w:del>
      <w:r w:rsidRPr="00BA2822">
        <w:t>. In particular the market risk module may require a more frequent recalculation due to its more volatile input parameters. Other SCR modules are considered stable enough to accept an extrapolation of yearly figures, unless exceptional circumstances necessitate a recalculation according to the Solvency II Directive.</w:t>
      </w:r>
    </w:p>
    <w:p w14:paraId="13E14E5C" w14:textId="2A88F72B" w:rsidR="00D15FA8" w:rsidRPr="00BA2822" w:rsidRDefault="008B4C13" w:rsidP="00F25A0B">
      <w:pPr>
        <w:pStyle w:val="ListParagraph"/>
        <w:numPr>
          <w:ilvl w:val="1"/>
          <w:numId w:val="13"/>
        </w:numPr>
        <w:ind w:left="709" w:hanging="567"/>
        <w:jc w:val="both"/>
      </w:pPr>
      <w:r w:rsidRPr="00BA2822">
        <w:t xml:space="preserve">The deadline for submission of information described in these Guidelines is 2 weeks after the deadline for quarterly reporting by individual undertakings under Article 35 of </w:t>
      </w:r>
      <w:ins w:id="77" w:author="Author">
        <w:r w:rsidR="00652EE2">
          <w:t xml:space="preserve">the </w:t>
        </w:r>
      </w:ins>
      <w:r w:rsidRPr="00BA2822">
        <w:t xml:space="preserve">Solvency II Directive as described in </w:t>
      </w:r>
      <w:ins w:id="78" w:author="Author">
        <w:r w:rsidR="006A15DC">
          <w:t xml:space="preserve">Guideline </w:t>
        </w:r>
        <w:r w:rsidR="00E8261F">
          <w:t>13</w:t>
        </w:r>
      </w:ins>
      <w:del w:id="79" w:author="Author">
        <w:r w:rsidDel="00E8261F">
          <w:fldChar w:fldCharType="begin"/>
        </w:r>
        <w:r w:rsidDel="00E8261F">
          <w:delInstrText>HYPERLINK \l "_bookmark16"</w:delInstrText>
        </w:r>
        <w:r w:rsidDel="00E8261F">
          <w:fldChar w:fldCharType="separate"/>
        </w:r>
        <w:r w:rsidRPr="00BA2822" w:rsidDel="00E8261F">
          <w:delText>Guideline 16</w:delText>
        </w:r>
        <w:r w:rsidDel="00E8261F">
          <w:fldChar w:fldCharType="end"/>
        </w:r>
      </w:del>
      <w:r w:rsidRPr="00BA2822">
        <w:t>.</w:t>
      </w:r>
    </w:p>
    <w:p w14:paraId="17199095" w14:textId="72300066" w:rsidR="00D15FA8" w:rsidRPr="00BA2822" w:rsidRDefault="008B4C13" w:rsidP="00F25A0B">
      <w:pPr>
        <w:pStyle w:val="ListParagraph"/>
        <w:numPr>
          <w:ilvl w:val="1"/>
          <w:numId w:val="13"/>
        </w:numPr>
        <w:ind w:left="709" w:hanging="567"/>
        <w:jc w:val="both"/>
      </w:pPr>
      <w:r w:rsidRPr="00BA2822">
        <w:t xml:space="preserve">These Guidelines make reference to the following Annexes from </w:t>
      </w:r>
      <w:del w:id="80" w:author="Author">
        <w:r w:rsidRPr="00BA2822" w:rsidDel="009A320E">
          <w:delText xml:space="preserve">the </w:delText>
        </w:r>
      </w:del>
      <w:r w:rsidRPr="00BA2822">
        <w:t xml:space="preserve">Commission Implementing Regulation </w:t>
      </w:r>
      <w:bookmarkStart w:id="81" w:name="_Hlk198734541"/>
      <w:ins w:id="82" w:author="Author">
        <w:r w:rsidR="009A320E" w:rsidRPr="009A320E">
          <w:rPr>
            <w:lang w:val="en-GB"/>
          </w:rPr>
          <w:t>(EU) 2023/894</w:t>
        </w:r>
        <w:r w:rsidR="009A320E">
          <w:rPr>
            <w:rStyle w:val="FootnoteReference"/>
            <w:lang w:val="en-GB"/>
          </w:rPr>
          <w:footnoteReference w:id="3"/>
        </w:r>
        <w:r w:rsidR="009A320E">
          <w:rPr>
            <w:lang w:val="en-GB"/>
          </w:rPr>
          <w:t xml:space="preserve"> </w:t>
        </w:r>
      </w:ins>
      <w:bookmarkEnd w:id="81"/>
      <w:del w:id="86" w:author="Author">
        <w:r w:rsidRPr="00BA2822" w:rsidDel="009A320E">
          <w:delText xml:space="preserve">laying down implementing technical standards for the application of Directive 2009/138/EC of the European Parliament and the Council with regard to the templates for the submission by insurance and reinsurance undertakings to their supervisory authorities of information necessary for their supervision </w:delText>
        </w:r>
      </w:del>
      <w:r w:rsidRPr="00BA2822">
        <w:t>(Implementing Technical Standard</w:t>
      </w:r>
      <w:ins w:id="87" w:author="Author">
        <w:r w:rsidR="00C54F58">
          <w:t>s</w:t>
        </w:r>
      </w:ins>
      <w:r w:rsidRPr="00BA2822">
        <w:t xml:space="preserve"> on Submission of Information):</w:t>
      </w:r>
    </w:p>
    <w:p w14:paraId="702AD2AC" w14:textId="77777777" w:rsidR="00D15FA8" w:rsidRDefault="00D15FA8" w:rsidP="00F25A0B">
      <w:pPr>
        <w:pStyle w:val="NoSpacing"/>
        <w:numPr>
          <w:ilvl w:val="0"/>
          <w:numId w:val="14"/>
        </w:numPr>
        <w:jc w:val="both"/>
      </w:pPr>
      <w:r>
        <w:t>Annex</w:t>
      </w:r>
      <w:r>
        <w:rPr>
          <w:spacing w:val="-3"/>
        </w:rPr>
        <w:t xml:space="preserve"> </w:t>
      </w:r>
      <w:r>
        <w:t>IV:</w:t>
      </w:r>
      <w:r>
        <w:rPr>
          <w:spacing w:val="-1"/>
        </w:rPr>
        <w:t xml:space="preserve"> </w:t>
      </w:r>
      <w:r>
        <w:t>Asset</w:t>
      </w:r>
      <w:r>
        <w:rPr>
          <w:spacing w:val="-2"/>
        </w:rPr>
        <w:t xml:space="preserve"> </w:t>
      </w:r>
      <w:r>
        <w:t>categories;</w:t>
      </w:r>
    </w:p>
    <w:p w14:paraId="1DA9CDC1" w14:textId="77777777" w:rsidR="00D15FA8" w:rsidRDefault="00D15FA8" w:rsidP="00F25A0B">
      <w:pPr>
        <w:pStyle w:val="NoSpacing"/>
        <w:numPr>
          <w:ilvl w:val="0"/>
          <w:numId w:val="14"/>
        </w:numPr>
        <w:jc w:val="both"/>
      </w:pPr>
      <w:r>
        <w:t>Annex</w:t>
      </w:r>
      <w:r>
        <w:rPr>
          <w:spacing w:val="-3"/>
        </w:rPr>
        <w:t xml:space="preserve"> </w:t>
      </w:r>
      <w:r>
        <w:t>V: Complementary Identification Code (CIC)</w:t>
      </w:r>
      <w:r>
        <w:rPr>
          <w:spacing w:val="-2"/>
        </w:rPr>
        <w:t xml:space="preserve"> </w:t>
      </w:r>
      <w:r>
        <w:t>table;</w:t>
      </w:r>
    </w:p>
    <w:p w14:paraId="24012802" w14:textId="591FFFA2" w:rsidR="00D15FA8" w:rsidRDefault="00D15FA8" w:rsidP="00F25A0B">
      <w:pPr>
        <w:pStyle w:val="NoSpacing"/>
        <w:numPr>
          <w:ilvl w:val="0"/>
          <w:numId w:val="14"/>
        </w:numPr>
        <w:jc w:val="both"/>
      </w:pPr>
      <w:r>
        <w:t>Annex</w:t>
      </w:r>
      <w:r w:rsidRPr="00D15FA8">
        <w:rPr>
          <w:spacing w:val="-4"/>
        </w:rPr>
        <w:t xml:space="preserve"> </w:t>
      </w:r>
      <w:r>
        <w:t>VI:</w:t>
      </w:r>
      <w:r w:rsidRPr="00D15FA8">
        <w:rPr>
          <w:spacing w:val="-1"/>
        </w:rPr>
        <w:t xml:space="preserve"> </w:t>
      </w:r>
      <w:r>
        <w:t>Definitions of</w:t>
      </w:r>
      <w:r w:rsidRPr="00D15FA8">
        <w:rPr>
          <w:spacing w:val="-3"/>
        </w:rPr>
        <w:t xml:space="preserve"> </w:t>
      </w:r>
      <w:r>
        <w:t>the</w:t>
      </w:r>
      <w:r w:rsidRPr="00D15FA8">
        <w:rPr>
          <w:spacing w:val="-1"/>
        </w:rPr>
        <w:t xml:space="preserve"> </w:t>
      </w:r>
      <w:r>
        <w:t>CIC</w:t>
      </w:r>
      <w:r w:rsidRPr="00D15FA8">
        <w:rPr>
          <w:spacing w:val="-3"/>
        </w:rPr>
        <w:t xml:space="preserve"> </w:t>
      </w:r>
      <w:r>
        <w:t>table</w:t>
      </w:r>
      <w:ins w:id="88" w:author="Author">
        <w:r w:rsidR="009A320E">
          <w:t>.</w:t>
        </w:r>
      </w:ins>
    </w:p>
    <w:p w14:paraId="4F3E53C3" w14:textId="77777777" w:rsidR="00BA2822" w:rsidRDefault="00D15FA8" w:rsidP="00F25A0B">
      <w:pPr>
        <w:pStyle w:val="ListParagraph"/>
        <w:numPr>
          <w:ilvl w:val="1"/>
          <w:numId w:val="13"/>
        </w:numPr>
        <w:jc w:val="both"/>
      </w:pPr>
      <w:r>
        <w:t>These</w:t>
      </w:r>
      <w:r w:rsidRPr="00D15FA8">
        <w:t xml:space="preserve"> </w:t>
      </w:r>
      <w:r>
        <w:t>Guidelines</w:t>
      </w:r>
      <w:r w:rsidRPr="00D15FA8">
        <w:t xml:space="preserve"> </w:t>
      </w:r>
      <w:r>
        <w:t>are</w:t>
      </w:r>
      <w:r w:rsidRPr="00D15FA8">
        <w:t xml:space="preserve"> </w:t>
      </w:r>
      <w:r>
        <w:t>addressed</w:t>
      </w:r>
      <w:r w:rsidRPr="00D15FA8">
        <w:t xml:space="preserve"> </w:t>
      </w:r>
      <w:r>
        <w:t>to</w:t>
      </w:r>
      <w:r w:rsidRPr="00D15FA8">
        <w:t xml:space="preserve"> </w:t>
      </w:r>
      <w:del w:id="89" w:author="Author">
        <w:r w:rsidDel="00670CC8">
          <w:delText>national</w:delText>
        </w:r>
        <w:r w:rsidRPr="00D15FA8" w:rsidDel="00670CC8">
          <w:delText xml:space="preserve"> </w:delText>
        </w:r>
      </w:del>
      <w:r>
        <w:t>supervisory</w:t>
      </w:r>
      <w:r w:rsidRPr="00D15FA8">
        <w:t xml:space="preserve"> </w:t>
      </w:r>
      <w:r>
        <w:t>authorities.</w:t>
      </w:r>
    </w:p>
    <w:p w14:paraId="5F7EA520" w14:textId="6A6670F4" w:rsidR="00D15FA8" w:rsidRPr="001018A9" w:rsidRDefault="00D15FA8" w:rsidP="004B24A2">
      <w:pPr>
        <w:pStyle w:val="ListParagraph"/>
        <w:numPr>
          <w:ilvl w:val="1"/>
          <w:numId w:val="13"/>
        </w:numPr>
        <w:jc w:val="both"/>
        <w:rPr>
          <w:ins w:id="90" w:author="Author"/>
          <w:lang w:val="en-GB"/>
        </w:rPr>
      </w:pPr>
      <w:r>
        <w:t>These</w:t>
      </w:r>
      <w:r w:rsidRPr="00D15FA8">
        <w:t xml:space="preserve"> </w:t>
      </w:r>
      <w:r>
        <w:t>Guidelines</w:t>
      </w:r>
      <w:r w:rsidRPr="00D15FA8">
        <w:t xml:space="preserve"> </w:t>
      </w:r>
      <w:r>
        <w:t>shall</w:t>
      </w:r>
      <w:r w:rsidRPr="00D15FA8">
        <w:t xml:space="preserve"> </w:t>
      </w:r>
      <w:r>
        <w:t>apply from</w:t>
      </w:r>
      <w:r w:rsidRPr="00D15FA8">
        <w:t xml:space="preserve"> </w:t>
      </w:r>
      <w:ins w:id="91" w:author="Author">
        <w:r w:rsidR="00F631C1">
          <w:t>30</w:t>
        </w:r>
      </w:ins>
      <w:del w:id="92" w:author="Author">
        <w:r w:rsidDel="00F631C1">
          <w:delText>1</w:delText>
        </w:r>
      </w:del>
      <w:r w:rsidRPr="00D15FA8">
        <w:t xml:space="preserve"> </w:t>
      </w:r>
      <w:r>
        <w:t>January</w:t>
      </w:r>
      <w:r w:rsidRPr="00D15FA8">
        <w:t xml:space="preserve"> </w:t>
      </w:r>
      <w:r>
        <w:t>20</w:t>
      </w:r>
      <w:del w:id="93" w:author="Author">
        <w:r w:rsidDel="00F631C1">
          <w:delText>16</w:delText>
        </w:r>
      </w:del>
      <w:ins w:id="94" w:author="Author">
        <w:r w:rsidR="00F631C1">
          <w:t>27</w:t>
        </w:r>
        <w:r w:rsidR="009A320E">
          <w:t xml:space="preserve"> </w:t>
        </w:r>
        <w:bookmarkStart w:id="95" w:name="_Hlk198734575"/>
        <w:r w:rsidR="009A320E" w:rsidRPr="009A320E">
          <w:t xml:space="preserve">and repeal and replace the Guidelines </w:t>
        </w:r>
        <w:r w:rsidR="004B24A2">
          <w:t xml:space="preserve">on reporting </w:t>
        </w:r>
        <w:r w:rsidR="009A320E" w:rsidRPr="009A320E">
          <w:t>for financial stability purposes</w:t>
        </w:r>
        <w:r w:rsidR="009A320E" w:rsidRPr="009A320E">
          <w:rPr>
            <w:lang w:val="en-GB"/>
          </w:rPr>
          <w:t xml:space="preserve"> </w:t>
        </w:r>
        <w:r w:rsidR="009A320E" w:rsidRPr="009A320E">
          <w:t>(</w:t>
        </w:r>
        <w:r w:rsidR="004B24A2" w:rsidRPr="004B24A2">
          <w:rPr>
            <w:lang w:val="en-GB"/>
          </w:rPr>
          <w:t>EIOPA-BoS-15/107</w:t>
        </w:r>
        <w:r w:rsidR="009A320E" w:rsidRPr="009A320E">
          <w:t>).</w:t>
        </w:r>
        <w:bookmarkEnd w:id="95"/>
      </w:ins>
    </w:p>
    <w:p w14:paraId="2CB810E8" w14:textId="648F2388" w:rsidR="003915A6" w:rsidRDefault="003915A6" w:rsidP="006E252F">
      <w:pPr>
        <w:pStyle w:val="ListParagraph"/>
        <w:numPr>
          <w:ilvl w:val="1"/>
          <w:numId w:val="13"/>
        </w:numPr>
        <w:jc w:val="both"/>
      </w:pPr>
      <w:bookmarkStart w:id="96" w:name="_Hlk198734596"/>
      <w:ins w:id="97" w:author="Author">
        <w:r w:rsidRPr="003915A6">
          <w:t>If not defined in these Guidelines, the terms have the meaning defined in the legal acts referred to in the introduction.</w:t>
        </w:r>
      </w:ins>
    </w:p>
    <w:bookmarkEnd w:id="27"/>
    <w:bookmarkEnd w:id="96"/>
    <w:p w14:paraId="42FFE961" w14:textId="77777777" w:rsidR="00D15FA8" w:rsidRDefault="00D15FA8" w:rsidP="00D15FA8">
      <w:pPr>
        <w:pStyle w:val="ListParagraph"/>
        <w:ind w:left="360"/>
        <w:jc w:val="both"/>
      </w:pPr>
    </w:p>
    <w:p w14:paraId="08B4B828" w14:textId="77777777" w:rsidR="00D15FA8" w:rsidRDefault="00D15FA8" w:rsidP="00D15FA8">
      <w:pPr>
        <w:widowControl w:val="0"/>
        <w:tabs>
          <w:tab w:val="left" w:pos="842"/>
        </w:tabs>
        <w:autoSpaceDE w:val="0"/>
        <w:autoSpaceDN w:val="0"/>
        <w:spacing w:after="0" w:line="240" w:lineRule="auto"/>
        <w:jc w:val="both"/>
      </w:pPr>
    </w:p>
    <w:p w14:paraId="330C8199" w14:textId="77777777" w:rsidR="008B4C13" w:rsidRDefault="008B4C13" w:rsidP="008B4C13">
      <w:pPr>
        <w:sectPr w:rsidR="008B4C13" w:rsidSect="008B4C13">
          <w:footerReference w:type="default" r:id="rId10"/>
          <w:pgSz w:w="11910" w:h="16840"/>
          <w:pgMar w:top="1040" w:right="1000" w:bottom="560" w:left="1000" w:header="0" w:footer="372" w:gutter="0"/>
          <w:cols w:space="720"/>
        </w:sectPr>
      </w:pPr>
    </w:p>
    <w:p w14:paraId="0DEC1937" w14:textId="77777777" w:rsidR="00A379D5" w:rsidRDefault="00A379D5" w:rsidP="00D50EA7">
      <w:pPr>
        <w:pStyle w:val="NoSpacing"/>
        <w:rPr>
          <w:rFonts w:asciiTheme="majorHAnsi" w:eastAsia="Times New Roman" w:hAnsiTheme="majorHAnsi"/>
          <w:bCs/>
          <w:color w:val="5C87B1" w:themeColor="accent1"/>
          <w:sz w:val="24"/>
          <w:szCs w:val="24"/>
          <w:lang w:val="en-GB"/>
        </w:rPr>
      </w:pPr>
      <w:bookmarkStart w:id="98" w:name="_Hlk198293592"/>
      <w:r>
        <w:rPr>
          <w:rFonts w:asciiTheme="majorHAnsi" w:eastAsia="Times New Roman" w:hAnsiTheme="majorHAnsi"/>
          <w:bCs/>
          <w:color w:val="5C87B1" w:themeColor="accent1"/>
          <w:sz w:val="24"/>
          <w:szCs w:val="24"/>
          <w:lang w:val="en-GB"/>
        </w:rPr>
        <w:lastRenderedPageBreak/>
        <w:t xml:space="preserve">SECTION I: REPORTING BY INDIVIDUAL INSURANCE AND REINSURANCE UNDERTAKINGS AND GROUPS TO </w:t>
      </w:r>
      <w:del w:id="99" w:author="Author">
        <w:r w:rsidDel="00670CC8">
          <w:rPr>
            <w:rFonts w:asciiTheme="majorHAnsi" w:eastAsia="Times New Roman" w:hAnsiTheme="majorHAnsi"/>
            <w:bCs/>
            <w:color w:val="5C87B1" w:themeColor="accent1"/>
            <w:sz w:val="24"/>
            <w:szCs w:val="24"/>
            <w:lang w:val="en-GB"/>
          </w:rPr>
          <w:delText xml:space="preserve">NATIONAL </w:delText>
        </w:r>
      </w:del>
      <w:r>
        <w:rPr>
          <w:rFonts w:asciiTheme="majorHAnsi" w:eastAsia="Times New Roman" w:hAnsiTheme="majorHAnsi"/>
          <w:bCs/>
          <w:color w:val="5C87B1" w:themeColor="accent1"/>
          <w:sz w:val="24"/>
          <w:szCs w:val="24"/>
          <w:lang w:val="en-GB"/>
        </w:rPr>
        <w:t>SUPERVISORY AUTHORITIES FOR THE PURPOSE OF FINANCIAL STABILITY</w:t>
      </w:r>
    </w:p>
    <w:p w14:paraId="32E4296C" w14:textId="77777777" w:rsidR="00EB17C1" w:rsidRPr="000832AD" w:rsidRDefault="00EB17C1" w:rsidP="00F25A0B">
      <w:pPr>
        <w:pStyle w:val="ListParagraph"/>
        <w:keepNext/>
        <w:keepLines/>
        <w:numPr>
          <w:ilvl w:val="0"/>
          <w:numId w:val="12"/>
        </w:numPr>
        <w:spacing w:before="240" w:after="0"/>
        <w:contextualSpacing w:val="0"/>
        <w:outlineLvl w:val="2"/>
        <w:rPr>
          <w:rFonts w:asciiTheme="majorHAnsi" w:eastAsia="Times New Roman" w:hAnsiTheme="majorHAnsi"/>
          <w:b/>
          <w:vanish/>
          <w:color w:val="5C87B1" w:themeColor="accent1"/>
          <w:sz w:val="24"/>
          <w:lang w:val="en-GB"/>
        </w:rPr>
      </w:pPr>
      <w:bookmarkStart w:id="100" w:name="_Toc173163544"/>
      <w:bookmarkEnd w:id="98"/>
      <w:bookmarkEnd w:id="100"/>
    </w:p>
    <w:p w14:paraId="7615D6FE" w14:textId="77777777" w:rsidR="00EB17C1" w:rsidRPr="000832AD" w:rsidRDefault="00EB17C1" w:rsidP="00F25A0B">
      <w:pPr>
        <w:pStyle w:val="ListParagraph"/>
        <w:keepNext/>
        <w:keepLines/>
        <w:numPr>
          <w:ilvl w:val="0"/>
          <w:numId w:val="12"/>
        </w:numPr>
        <w:spacing w:before="240" w:after="0"/>
        <w:contextualSpacing w:val="0"/>
        <w:outlineLvl w:val="2"/>
        <w:rPr>
          <w:rFonts w:asciiTheme="majorHAnsi" w:eastAsia="Times New Roman" w:hAnsiTheme="majorHAnsi"/>
          <w:b/>
          <w:vanish/>
          <w:color w:val="5C87B1" w:themeColor="accent1"/>
          <w:sz w:val="24"/>
          <w:lang w:val="en-GB"/>
        </w:rPr>
      </w:pPr>
      <w:bookmarkStart w:id="101" w:name="_Toc173163545"/>
      <w:bookmarkEnd w:id="101"/>
    </w:p>
    <w:p w14:paraId="3EE5C868" w14:textId="77777777" w:rsidR="00EB17C1" w:rsidRPr="000832AD" w:rsidRDefault="00EB17C1" w:rsidP="00F25A0B">
      <w:pPr>
        <w:pStyle w:val="ListParagraph"/>
        <w:keepNext/>
        <w:keepLines/>
        <w:numPr>
          <w:ilvl w:val="1"/>
          <w:numId w:val="12"/>
        </w:numPr>
        <w:spacing w:before="240" w:after="0"/>
        <w:contextualSpacing w:val="0"/>
        <w:outlineLvl w:val="2"/>
        <w:rPr>
          <w:rFonts w:asciiTheme="majorHAnsi" w:eastAsia="Times New Roman" w:hAnsiTheme="majorHAnsi"/>
          <w:b/>
          <w:vanish/>
          <w:color w:val="5C87B1" w:themeColor="accent1"/>
          <w:sz w:val="24"/>
          <w:lang w:val="en-GB"/>
        </w:rPr>
      </w:pPr>
      <w:bookmarkStart w:id="102" w:name="_Toc173163546"/>
      <w:bookmarkEnd w:id="102"/>
    </w:p>
    <w:p w14:paraId="10461A9F" w14:textId="70351A66" w:rsidR="00EB17C1" w:rsidRPr="00A379D5" w:rsidRDefault="00D50EA7" w:rsidP="00EB17C1">
      <w:pPr>
        <w:pStyle w:val="Headingnumbered3"/>
        <w:numPr>
          <w:ilvl w:val="0"/>
          <w:numId w:val="0"/>
        </w:numPr>
        <w:rPr>
          <w:b/>
          <w:bCs w:val="0"/>
          <w:lang w:val="en-GB"/>
        </w:rPr>
      </w:pPr>
      <w:bookmarkStart w:id="103" w:name="_Toc173163547"/>
      <w:r w:rsidRPr="00A379D5">
        <w:rPr>
          <w:b/>
          <w:bCs w:val="0"/>
          <w:caps w:val="0"/>
          <w:lang w:val="en-GB"/>
        </w:rPr>
        <w:t>Guideline 1 – General provisions</w:t>
      </w:r>
      <w:bookmarkEnd w:id="103"/>
    </w:p>
    <w:p w14:paraId="2C0A89EC" w14:textId="77777777" w:rsidR="00D50EA7" w:rsidRPr="00BA2822" w:rsidRDefault="008B4C13" w:rsidP="00F25A0B">
      <w:pPr>
        <w:pStyle w:val="ListParagraph"/>
        <w:numPr>
          <w:ilvl w:val="1"/>
          <w:numId w:val="13"/>
        </w:numPr>
        <w:ind w:left="709" w:hanging="567"/>
        <w:jc w:val="both"/>
      </w:pPr>
      <w:bookmarkStart w:id="104" w:name="_bookmark0"/>
      <w:bookmarkEnd w:id="104"/>
      <w:r>
        <w:t>Individual insurance and reinsurance undertakings and insurance third country</w:t>
      </w:r>
      <w:r w:rsidRPr="00BA2822">
        <w:t xml:space="preserve"> </w:t>
      </w:r>
      <w:r>
        <w:t>branches which are required to report according to these Guidelines should</w:t>
      </w:r>
      <w:r w:rsidRPr="00BA2822">
        <w:t xml:space="preserve"> </w:t>
      </w:r>
      <w:r>
        <w:t>report</w:t>
      </w:r>
      <w:r w:rsidRPr="00BA2822">
        <w:t xml:space="preserve"> </w:t>
      </w:r>
      <w:r>
        <w:t>individual</w:t>
      </w:r>
      <w:r w:rsidRPr="00BA2822">
        <w:t xml:space="preserve"> </w:t>
      </w:r>
      <w:r>
        <w:t>data.</w:t>
      </w:r>
    </w:p>
    <w:p w14:paraId="6FE79B17" w14:textId="6AA43A52" w:rsidR="00D50EA7" w:rsidRPr="00BA2822" w:rsidRDefault="008B4C13" w:rsidP="00F25A0B">
      <w:pPr>
        <w:pStyle w:val="ListParagraph"/>
        <w:numPr>
          <w:ilvl w:val="1"/>
          <w:numId w:val="13"/>
        </w:numPr>
        <w:ind w:left="709" w:hanging="567"/>
        <w:jc w:val="both"/>
      </w:pPr>
      <w:r>
        <w:t>Participating</w:t>
      </w:r>
      <w:r w:rsidRPr="00BA2822">
        <w:t xml:space="preserve"> </w:t>
      </w:r>
      <w:r>
        <w:t>insurance</w:t>
      </w:r>
      <w:r w:rsidRPr="00BA2822">
        <w:t xml:space="preserve"> </w:t>
      </w:r>
      <w:r>
        <w:t>and</w:t>
      </w:r>
      <w:r w:rsidRPr="00BA2822">
        <w:t xml:space="preserve"> </w:t>
      </w:r>
      <w:r>
        <w:t>reinsurance</w:t>
      </w:r>
      <w:r w:rsidRPr="00BA2822">
        <w:t xml:space="preserve"> </w:t>
      </w:r>
      <w:r>
        <w:t>undertakings,</w:t>
      </w:r>
      <w:r w:rsidRPr="00BA2822">
        <w:t xml:space="preserve"> </w:t>
      </w:r>
      <w:r>
        <w:t>insurance</w:t>
      </w:r>
      <w:r w:rsidRPr="00BA2822">
        <w:t xml:space="preserve"> </w:t>
      </w:r>
      <w:r>
        <w:t>holding</w:t>
      </w:r>
      <w:r w:rsidRPr="00BA2822">
        <w:t xml:space="preserve"> </w:t>
      </w:r>
      <w:r>
        <w:t>companies or mixed financial holding companies which are required to report</w:t>
      </w:r>
      <w:r w:rsidRPr="00BA2822">
        <w:t xml:space="preserve"> </w:t>
      </w:r>
      <w:r>
        <w:t>according</w:t>
      </w:r>
      <w:r w:rsidRPr="00BA2822">
        <w:t xml:space="preserve"> </w:t>
      </w:r>
      <w:r>
        <w:t>to</w:t>
      </w:r>
      <w:r w:rsidRPr="00BA2822">
        <w:t xml:space="preserve"> </w:t>
      </w:r>
      <w:r>
        <w:t>these Guidelines</w:t>
      </w:r>
      <w:r w:rsidRPr="00BA2822">
        <w:t xml:space="preserve"> </w:t>
      </w:r>
      <w:r>
        <w:t>should</w:t>
      </w:r>
      <w:r w:rsidRPr="00BA2822">
        <w:t xml:space="preserve"> </w:t>
      </w:r>
      <w:r>
        <w:t>report</w:t>
      </w:r>
      <w:r w:rsidRPr="00BA2822">
        <w:t xml:space="preserve"> </w:t>
      </w:r>
      <w:r>
        <w:t>consolidated</w:t>
      </w:r>
      <w:r w:rsidRPr="00BA2822">
        <w:t xml:space="preserve"> </w:t>
      </w:r>
      <w:r>
        <w:t>data.</w:t>
      </w:r>
    </w:p>
    <w:p w14:paraId="7244B841" w14:textId="1CE9E7D6" w:rsidR="00D50EA7" w:rsidRPr="00BA2822" w:rsidRDefault="008B4C13" w:rsidP="00F25A0B">
      <w:pPr>
        <w:pStyle w:val="ListParagraph"/>
        <w:numPr>
          <w:ilvl w:val="1"/>
          <w:numId w:val="13"/>
        </w:numPr>
        <w:ind w:left="709" w:hanging="567"/>
        <w:jc w:val="both"/>
      </w:pPr>
      <w:r>
        <w:t xml:space="preserve">Individual insurance and reinsurance undertakings which belong to </w:t>
      </w:r>
      <w:ins w:id="105" w:author="Author">
        <w:r w:rsidR="00F631C1">
          <w:t xml:space="preserve">an </w:t>
        </w:r>
      </w:ins>
      <w:r>
        <w:t>insurance or</w:t>
      </w:r>
      <w:r w:rsidRPr="00BA2822">
        <w:t xml:space="preserve"> </w:t>
      </w:r>
      <w:r>
        <w:t>reinsurance group that is reporting according to these Guidelines should not</w:t>
      </w:r>
      <w:r w:rsidRPr="00BA2822">
        <w:t xml:space="preserve"> </w:t>
      </w:r>
      <w:r>
        <w:t>report</w:t>
      </w:r>
      <w:r w:rsidRPr="00BA2822">
        <w:t xml:space="preserve"> </w:t>
      </w:r>
      <w:r>
        <w:t>individually.</w:t>
      </w:r>
    </w:p>
    <w:p w14:paraId="0BC82D5F" w14:textId="4E1B8D4B" w:rsidR="008B4C13" w:rsidRDefault="008B4C13" w:rsidP="00F25A0B">
      <w:pPr>
        <w:pStyle w:val="ListParagraph"/>
        <w:numPr>
          <w:ilvl w:val="1"/>
          <w:numId w:val="13"/>
        </w:numPr>
        <w:ind w:left="709" w:hanging="567"/>
        <w:jc w:val="both"/>
        <w:rPr>
          <w:ins w:id="106" w:author="Author"/>
        </w:rPr>
      </w:pPr>
      <w:r>
        <w:t>If the individual insurance and reinsurance undertakings belong</w:t>
      </w:r>
      <w:del w:id="107" w:author="Author">
        <w:r w:rsidDel="00F631C1">
          <w:delText>s</w:delText>
        </w:r>
      </w:del>
      <w:r>
        <w:t xml:space="preserve"> to </w:t>
      </w:r>
      <w:ins w:id="108" w:author="Author">
        <w:r w:rsidR="00F631C1">
          <w:t xml:space="preserve">an </w:t>
        </w:r>
      </w:ins>
      <w:r>
        <w:t>insurance or</w:t>
      </w:r>
      <w:r w:rsidRPr="00BA2822">
        <w:t xml:space="preserve"> </w:t>
      </w:r>
      <w:r>
        <w:t>reinsurance group and its ultimate parent is a mixed-activity insurance holding</w:t>
      </w:r>
      <w:r w:rsidRPr="00BA2822">
        <w:t xml:space="preserve"> </w:t>
      </w:r>
      <w:r>
        <w:t>company and where they are not part of a group as defined under Article</w:t>
      </w:r>
      <w:r w:rsidRPr="00BA2822">
        <w:t xml:space="preserve"> </w:t>
      </w:r>
      <w:r>
        <w:t xml:space="preserve">213(2)(a), (b) and (c) of </w:t>
      </w:r>
      <w:ins w:id="109" w:author="Author">
        <w:r w:rsidR="00652EE2">
          <w:t xml:space="preserve">the </w:t>
        </w:r>
      </w:ins>
      <w:r>
        <w:t>Solvency II Directive then paragraph 1.14 for the</w:t>
      </w:r>
      <w:r w:rsidRPr="00BA2822">
        <w:t xml:space="preserve"> </w:t>
      </w:r>
      <w:r>
        <w:t>individual</w:t>
      </w:r>
      <w:r w:rsidRPr="00BA2822">
        <w:t xml:space="preserve"> </w:t>
      </w:r>
      <w:r>
        <w:t>reporting applies.</w:t>
      </w:r>
    </w:p>
    <w:p w14:paraId="66FD1FE0" w14:textId="41F2276B" w:rsidR="00866A75" w:rsidRPr="00BA2822" w:rsidRDefault="00866A75" w:rsidP="00F25A0B">
      <w:pPr>
        <w:pStyle w:val="ListParagraph"/>
        <w:numPr>
          <w:ilvl w:val="1"/>
          <w:numId w:val="13"/>
        </w:numPr>
        <w:ind w:left="709" w:hanging="567"/>
        <w:jc w:val="both"/>
      </w:pPr>
      <w:ins w:id="110" w:author="Author">
        <w:r>
          <w:t>For the purpose of these Guidelines, Article</w:t>
        </w:r>
        <w:r w:rsidR="004A1C24">
          <w:t>s</w:t>
        </w:r>
        <w:r>
          <w:t xml:space="preserve"> 1 and 2 of the Implementing Technical </w:t>
        </w:r>
        <w:r w:rsidR="00F631C1">
          <w:t>S</w:t>
        </w:r>
        <w:del w:id="111" w:author="Author">
          <w:r w:rsidDel="00F631C1">
            <w:delText>s</w:delText>
          </w:r>
        </w:del>
        <w:r>
          <w:t>tandards</w:t>
        </w:r>
        <w:r w:rsidR="004A1C24">
          <w:t xml:space="preserve"> </w:t>
        </w:r>
        <w:r w:rsidR="004A1C24" w:rsidRPr="001018A9">
          <w:t xml:space="preserve">on </w:t>
        </w:r>
        <w:del w:id="112" w:author="Author">
          <w:r w:rsidR="004A1C24" w:rsidRPr="001018A9" w:rsidDel="00C54F58">
            <w:delText xml:space="preserve">the Templates for </w:delText>
          </w:r>
        </w:del>
        <w:r w:rsidR="004A1C24" w:rsidRPr="001018A9">
          <w:t>the Submission of Information are also applicable</w:t>
        </w:r>
        <w:r>
          <w:t>.</w:t>
        </w:r>
      </w:ins>
    </w:p>
    <w:p w14:paraId="1411606A" w14:textId="77777777" w:rsidR="00BA2822" w:rsidRPr="00A379D5" w:rsidRDefault="00BA2822" w:rsidP="00BA2822">
      <w:pPr>
        <w:keepNext/>
        <w:keepLines/>
        <w:spacing w:before="240" w:after="0"/>
        <w:outlineLvl w:val="2"/>
        <w:rPr>
          <w:rFonts w:asciiTheme="majorHAnsi" w:eastAsia="Times New Roman" w:hAnsiTheme="majorHAnsi"/>
          <w:b/>
          <w:vanish/>
          <w:color w:val="5C87B1" w:themeColor="accent1"/>
          <w:sz w:val="24"/>
          <w:lang w:val="en-GB"/>
        </w:rPr>
      </w:pPr>
    </w:p>
    <w:p w14:paraId="79AC881D" w14:textId="77777777" w:rsidR="00BA2822" w:rsidRPr="00A379D5" w:rsidRDefault="00BA2822" w:rsidP="00F25A0B">
      <w:pPr>
        <w:pStyle w:val="ListParagraph"/>
        <w:keepNext/>
        <w:keepLines/>
        <w:numPr>
          <w:ilvl w:val="0"/>
          <w:numId w:val="12"/>
        </w:numPr>
        <w:spacing w:before="240" w:after="0"/>
        <w:contextualSpacing w:val="0"/>
        <w:outlineLvl w:val="2"/>
        <w:rPr>
          <w:rFonts w:asciiTheme="majorHAnsi" w:eastAsia="Times New Roman" w:hAnsiTheme="majorHAnsi"/>
          <w:b/>
          <w:vanish/>
          <w:color w:val="5C87B1" w:themeColor="accent1"/>
          <w:sz w:val="24"/>
          <w:lang w:val="en-GB"/>
        </w:rPr>
      </w:pPr>
      <w:bookmarkStart w:id="113" w:name="_Toc173163548"/>
      <w:bookmarkEnd w:id="113"/>
    </w:p>
    <w:p w14:paraId="6AEEB6EB" w14:textId="77777777" w:rsidR="00BA2822" w:rsidRPr="00A379D5" w:rsidRDefault="00BA2822" w:rsidP="00F25A0B">
      <w:pPr>
        <w:pStyle w:val="ListParagraph"/>
        <w:keepNext/>
        <w:keepLines/>
        <w:numPr>
          <w:ilvl w:val="1"/>
          <w:numId w:val="12"/>
        </w:numPr>
        <w:spacing w:before="240" w:after="0"/>
        <w:contextualSpacing w:val="0"/>
        <w:outlineLvl w:val="2"/>
        <w:rPr>
          <w:rFonts w:asciiTheme="majorHAnsi" w:eastAsia="Times New Roman" w:hAnsiTheme="majorHAnsi"/>
          <w:b/>
          <w:vanish/>
          <w:color w:val="5C87B1" w:themeColor="accent1"/>
          <w:sz w:val="24"/>
          <w:lang w:val="en-GB"/>
        </w:rPr>
      </w:pPr>
      <w:bookmarkStart w:id="114" w:name="_Toc173163549"/>
      <w:bookmarkEnd w:id="114"/>
    </w:p>
    <w:p w14:paraId="62EC5546" w14:textId="66B091B6" w:rsidR="00BA2822" w:rsidRPr="00A379D5" w:rsidRDefault="00BA2822" w:rsidP="00BA2822">
      <w:pPr>
        <w:pStyle w:val="Headingnumbered3"/>
        <w:numPr>
          <w:ilvl w:val="0"/>
          <w:numId w:val="0"/>
        </w:numPr>
        <w:rPr>
          <w:b/>
          <w:bCs w:val="0"/>
          <w:lang w:val="en-GB"/>
        </w:rPr>
      </w:pPr>
      <w:bookmarkStart w:id="115" w:name="_Toc173163550"/>
      <w:r w:rsidRPr="00A379D5">
        <w:rPr>
          <w:b/>
          <w:bCs w:val="0"/>
          <w:caps w:val="0"/>
          <w:lang w:val="en-GB"/>
        </w:rPr>
        <w:t>Guideline 2 – General criteria to identify reporting entities</w:t>
      </w:r>
      <w:bookmarkEnd w:id="115"/>
      <w:r w:rsidRPr="00A379D5">
        <w:rPr>
          <w:b/>
          <w:bCs w:val="0"/>
          <w:caps w:val="0"/>
          <w:lang w:val="en-GB"/>
        </w:rPr>
        <w:t xml:space="preserve"> </w:t>
      </w:r>
    </w:p>
    <w:p w14:paraId="04DFF35E" w14:textId="77777777" w:rsidR="008B4C13" w:rsidRDefault="008B4C13" w:rsidP="00F25A0B">
      <w:pPr>
        <w:pStyle w:val="ListParagraph"/>
        <w:numPr>
          <w:ilvl w:val="1"/>
          <w:numId w:val="13"/>
        </w:numPr>
        <w:ind w:left="709" w:hanging="567"/>
        <w:jc w:val="both"/>
      </w:pPr>
      <w:r>
        <w:t>The</w:t>
      </w:r>
      <w:r w:rsidRPr="00BA2822">
        <w:t xml:space="preserve"> </w:t>
      </w:r>
      <w:r>
        <w:t>criteria</w:t>
      </w:r>
      <w:r w:rsidRPr="00BA2822">
        <w:t xml:space="preserve"> </w:t>
      </w:r>
      <w:r>
        <w:t>to</w:t>
      </w:r>
      <w:r w:rsidRPr="00BA2822">
        <w:t xml:space="preserve"> </w:t>
      </w:r>
      <w:r>
        <w:t>identify</w:t>
      </w:r>
      <w:r w:rsidRPr="00BA2822">
        <w:t xml:space="preserve"> </w:t>
      </w:r>
      <w:r>
        <w:t>the</w:t>
      </w:r>
      <w:r w:rsidRPr="00BA2822">
        <w:t xml:space="preserve"> </w:t>
      </w:r>
      <w:r>
        <w:t>reporting</w:t>
      </w:r>
      <w:r w:rsidRPr="00BA2822">
        <w:t xml:space="preserve"> </w:t>
      </w:r>
      <w:r>
        <w:t>entities</w:t>
      </w:r>
      <w:r w:rsidRPr="00BA2822">
        <w:t xml:space="preserve"> </w:t>
      </w:r>
      <w:r>
        <w:t>are</w:t>
      </w:r>
      <w:r w:rsidRPr="00BA2822">
        <w:t xml:space="preserve"> </w:t>
      </w:r>
      <w:r>
        <w:t>as</w:t>
      </w:r>
      <w:r w:rsidRPr="00BA2822">
        <w:t xml:space="preserve"> </w:t>
      </w:r>
      <w:r>
        <w:t>follows:</w:t>
      </w:r>
    </w:p>
    <w:p w14:paraId="1E880144" w14:textId="59E2D4B2" w:rsidR="008B4C13" w:rsidRDefault="008B4C13" w:rsidP="00F25A0B">
      <w:pPr>
        <w:pStyle w:val="NoSpacing"/>
        <w:numPr>
          <w:ilvl w:val="0"/>
          <w:numId w:val="15"/>
        </w:numPr>
        <w:jc w:val="both"/>
      </w:pPr>
      <w:r>
        <w:t xml:space="preserve">Insurance or reinsurance groups with more than EUR </w:t>
      </w:r>
      <w:ins w:id="116" w:author="Author">
        <w:r w:rsidR="00D426AB">
          <w:t>20</w:t>
        </w:r>
      </w:ins>
      <w:del w:id="117" w:author="Author">
        <w:r w:rsidDel="00D426AB">
          <w:delText>12</w:delText>
        </w:r>
      </w:del>
      <w:r>
        <w:t xml:space="preserve"> bn in total assets</w:t>
      </w:r>
      <w:r w:rsidRPr="00BA2822">
        <w:t xml:space="preserve"> </w:t>
      </w:r>
      <w:r>
        <w:t>or</w:t>
      </w:r>
      <w:r w:rsidRPr="00BA2822">
        <w:t xml:space="preserve"> </w:t>
      </w:r>
      <w:r>
        <w:t>the</w:t>
      </w:r>
      <w:r w:rsidRPr="00BA2822">
        <w:t xml:space="preserve"> </w:t>
      </w:r>
      <w:r>
        <w:t>equivalent</w:t>
      </w:r>
      <w:r w:rsidRPr="00BA2822">
        <w:t xml:space="preserve"> </w:t>
      </w:r>
      <w:r>
        <w:t>in</w:t>
      </w:r>
      <w:r w:rsidRPr="00BA2822">
        <w:t xml:space="preserve"> </w:t>
      </w:r>
      <w:r>
        <w:t>the</w:t>
      </w:r>
      <w:r w:rsidRPr="00BA2822">
        <w:t xml:space="preserve"> </w:t>
      </w:r>
      <w:r>
        <w:t>national</w:t>
      </w:r>
      <w:r w:rsidRPr="00BA2822">
        <w:t xml:space="preserve"> </w:t>
      </w:r>
      <w:r>
        <w:t>currency</w:t>
      </w:r>
      <w:r w:rsidRPr="00BA2822">
        <w:t xml:space="preserve"> </w:t>
      </w:r>
      <w:r>
        <w:t>in</w:t>
      </w:r>
      <w:r w:rsidRPr="00BA2822">
        <w:t xml:space="preserve"> </w:t>
      </w:r>
      <w:r>
        <w:t>the</w:t>
      </w:r>
      <w:r w:rsidRPr="00BA2822">
        <w:t xml:space="preserve"> </w:t>
      </w:r>
      <w:r>
        <w:t>Solvency</w:t>
      </w:r>
      <w:r w:rsidRPr="00BA2822">
        <w:t xml:space="preserve"> </w:t>
      </w:r>
      <w:r>
        <w:t>II</w:t>
      </w:r>
      <w:r w:rsidRPr="00BA2822">
        <w:t xml:space="preserve"> </w:t>
      </w:r>
      <w:r>
        <w:t>balance</w:t>
      </w:r>
      <w:r w:rsidRPr="00BA2822">
        <w:t xml:space="preserve"> </w:t>
      </w:r>
      <w:r>
        <w:t>sheet;</w:t>
      </w:r>
    </w:p>
    <w:p w14:paraId="62A5564F" w14:textId="6B20A45E" w:rsidR="008B4C13" w:rsidRDefault="008B4C13" w:rsidP="00F25A0B">
      <w:pPr>
        <w:pStyle w:val="NoSpacing"/>
        <w:numPr>
          <w:ilvl w:val="0"/>
          <w:numId w:val="15"/>
        </w:numPr>
        <w:jc w:val="both"/>
      </w:pPr>
      <w:r>
        <w:t>Individual insurance and reinsurance undertakings and insurance third</w:t>
      </w:r>
      <w:r w:rsidRPr="00BA2822">
        <w:t xml:space="preserve"> </w:t>
      </w:r>
      <w:r>
        <w:t>country</w:t>
      </w:r>
      <w:r w:rsidRPr="00BA2822">
        <w:t xml:space="preserve"> </w:t>
      </w:r>
      <w:r>
        <w:t>branches</w:t>
      </w:r>
      <w:r w:rsidRPr="00BA2822">
        <w:t xml:space="preserve"> </w:t>
      </w:r>
      <w:r>
        <w:t>with</w:t>
      </w:r>
      <w:r w:rsidRPr="00BA2822">
        <w:t xml:space="preserve"> </w:t>
      </w:r>
      <w:r>
        <w:t>more</w:t>
      </w:r>
      <w:r w:rsidRPr="00BA2822">
        <w:t xml:space="preserve"> </w:t>
      </w:r>
      <w:r>
        <w:t>than</w:t>
      </w:r>
      <w:r w:rsidRPr="00BA2822">
        <w:t xml:space="preserve"> </w:t>
      </w:r>
      <w:r>
        <w:t>EUR</w:t>
      </w:r>
      <w:r w:rsidRPr="00BA2822">
        <w:t xml:space="preserve"> </w:t>
      </w:r>
      <w:ins w:id="118" w:author="Author">
        <w:r w:rsidR="00D426AB">
          <w:t>20</w:t>
        </w:r>
      </w:ins>
      <w:del w:id="119" w:author="Author">
        <w:r w:rsidDel="00D426AB">
          <w:delText>12</w:delText>
        </w:r>
      </w:del>
      <w:r w:rsidRPr="00BA2822">
        <w:t xml:space="preserve"> </w:t>
      </w:r>
      <w:r>
        <w:t>bn</w:t>
      </w:r>
      <w:r w:rsidRPr="00BA2822">
        <w:t xml:space="preserve"> </w:t>
      </w:r>
      <w:r>
        <w:t>in</w:t>
      </w:r>
      <w:r w:rsidRPr="00BA2822">
        <w:t xml:space="preserve"> </w:t>
      </w:r>
      <w:r>
        <w:t>total</w:t>
      </w:r>
      <w:r w:rsidRPr="00BA2822">
        <w:t xml:space="preserve"> </w:t>
      </w:r>
      <w:r>
        <w:t>assets</w:t>
      </w:r>
      <w:r w:rsidRPr="00BA2822">
        <w:t xml:space="preserve"> </w:t>
      </w:r>
      <w:r>
        <w:t>or</w:t>
      </w:r>
      <w:r w:rsidRPr="00BA2822">
        <w:t xml:space="preserve"> </w:t>
      </w:r>
      <w:r>
        <w:t>the</w:t>
      </w:r>
      <w:r w:rsidRPr="00BA2822">
        <w:t xml:space="preserve"> </w:t>
      </w:r>
      <w:r>
        <w:t>equivalent in the national currency in the Solvency II balance sheet and</w:t>
      </w:r>
      <w:r w:rsidRPr="00BA2822">
        <w:t xml:space="preserve"> </w:t>
      </w:r>
      <w:r>
        <w:t>that do not belong to a group which is reporting under previous sub-</w:t>
      </w:r>
      <w:r w:rsidRPr="00BA2822">
        <w:t xml:space="preserve"> </w:t>
      </w:r>
      <w:r>
        <w:t>paragraph.</w:t>
      </w:r>
    </w:p>
    <w:p w14:paraId="4B965528" w14:textId="1B7AF3CE" w:rsidR="008B4C13" w:rsidRDefault="008B4C13" w:rsidP="00F25A0B">
      <w:pPr>
        <w:pStyle w:val="ListParagraph"/>
        <w:numPr>
          <w:ilvl w:val="1"/>
          <w:numId w:val="13"/>
        </w:numPr>
        <w:ind w:left="709" w:hanging="567"/>
        <w:jc w:val="both"/>
      </w:pPr>
      <w:r>
        <w:t>In cases where method 2 as defined in Article 233 of the Solvency II Directive is</w:t>
      </w:r>
      <w:r w:rsidRPr="00BA2822">
        <w:t xml:space="preserve"> </w:t>
      </w:r>
      <w:r>
        <w:t>used,</w:t>
      </w:r>
      <w:r w:rsidRPr="00BA2822">
        <w:t xml:space="preserve"> </w:t>
      </w:r>
      <w:r>
        <w:t>either</w:t>
      </w:r>
      <w:r w:rsidRPr="00BA2822">
        <w:t xml:space="preserve"> </w:t>
      </w:r>
      <w:r>
        <w:t>exclusively</w:t>
      </w:r>
      <w:r w:rsidRPr="00BA2822">
        <w:t xml:space="preserve"> </w:t>
      </w:r>
      <w:r>
        <w:t>or</w:t>
      </w:r>
      <w:r w:rsidRPr="00BA2822">
        <w:t xml:space="preserve"> </w:t>
      </w:r>
      <w:r>
        <w:t>in</w:t>
      </w:r>
      <w:r w:rsidRPr="00BA2822">
        <w:t xml:space="preserve"> </w:t>
      </w:r>
      <w:r>
        <w:t>combination</w:t>
      </w:r>
      <w:r w:rsidRPr="00BA2822">
        <w:t xml:space="preserve"> </w:t>
      </w:r>
      <w:r>
        <w:t>with</w:t>
      </w:r>
      <w:r w:rsidRPr="00BA2822">
        <w:t xml:space="preserve"> </w:t>
      </w:r>
      <w:r>
        <w:t>method</w:t>
      </w:r>
      <w:r w:rsidRPr="00BA2822">
        <w:t xml:space="preserve"> </w:t>
      </w:r>
      <w:r>
        <w:t>1</w:t>
      </w:r>
      <w:r w:rsidRPr="00BA2822">
        <w:t xml:space="preserve"> </w:t>
      </w:r>
      <w:r>
        <w:t>as</w:t>
      </w:r>
      <w:r w:rsidRPr="00BA2822">
        <w:t xml:space="preserve"> </w:t>
      </w:r>
      <w:r>
        <w:t>defined</w:t>
      </w:r>
      <w:r w:rsidRPr="00BA2822">
        <w:t xml:space="preserve"> </w:t>
      </w:r>
      <w:r>
        <w:t>in</w:t>
      </w:r>
      <w:r w:rsidRPr="00BA2822">
        <w:t xml:space="preserve"> </w:t>
      </w:r>
      <w:r>
        <w:t>Article</w:t>
      </w:r>
      <w:r w:rsidR="00BA2822">
        <w:t xml:space="preserve"> </w:t>
      </w:r>
      <w:r>
        <w:t>230 for the</w:t>
      </w:r>
      <w:r w:rsidRPr="00BA2822">
        <w:t xml:space="preserve"> </w:t>
      </w:r>
      <w:r>
        <w:t>calculation of the SCR,</w:t>
      </w:r>
      <w:del w:id="120" w:author="Author">
        <w:r w:rsidDel="00670CC8">
          <w:delText xml:space="preserve"> national</w:delText>
        </w:r>
      </w:del>
      <w:r>
        <w:t xml:space="preserve"> supervisory authorities</w:t>
      </w:r>
      <w:r w:rsidRPr="00BA2822">
        <w:t xml:space="preserve"> </w:t>
      </w:r>
      <w:r>
        <w:t>should</w:t>
      </w:r>
      <w:r w:rsidRPr="00BA2822">
        <w:t xml:space="preserve"> </w:t>
      </w:r>
      <w:r>
        <w:t xml:space="preserve">assess the threshold defined under paragraph </w:t>
      </w:r>
      <w:del w:id="121" w:author="Author">
        <w:r w:rsidDel="000D4F15">
          <w:fldChar w:fldCharType="begin"/>
        </w:r>
        <w:r w:rsidDel="000D4F15">
          <w:delInstrText>HYPERLINK \l "_bookmark2"</w:delInstrText>
        </w:r>
        <w:r w:rsidDel="000D4F15">
          <w:fldChar w:fldCharType="separate"/>
        </w:r>
        <w:r w:rsidDel="000D4F15">
          <w:delText>1.18</w:delText>
        </w:r>
        <w:r w:rsidDel="000D4F15">
          <w:fldChar w:fldCharType="end"/>
        </w:r>
      </w:del>
      <w:ins w:id="122" w:author="Author">
        <w:r w:rsidR="000D4F15">
          <w:fldChar w:fldCharType="begin"/>
        </w:r>
        <w:r w:rsidR="000D4F15">
          <w:instrText>HYPERLINK \l "_bookmark2"</w:instrText>
        </w:r>
        <w:r w:rsidR="000D4F15">
          <w:fldChar w:fldCharType="separate"/>
        </w:r>
        <w:r w:rsidR="000D4F15">
          <w:t>20</w:t>
        </w:r>
        <w:r w:rsidR="000D4F15">
          <w:fldChar w:fldCharType="end"/>
        </w:r>
      </w:ins>
      <w:r>
        <w:t xml:space="preserve"> </w:t>
      </w:r>
      <w:hyperlink w:anchor="_bookmark3" w:history="1">
        <w:r>
          <w:t>a)</w:t>
        </w:r>
      </w:hyperlink>
      <w:r>
        <w:t xml:space="preserve"> considering the total</w:t>
      </w:r>
      <w:r w:rsidRPr="00BA2822">
        <w:t xml:space="preserve"> </w:t>
      </w:r>
      <w:r>
        <w:t>assets</w:t>
      </w:r>
      <w:r w:rsidRPr="00BA2822">
        <w:t xml:space="preserve"> </w:t>
      </w:r>
      <w:r>
        <w:t>of</w:t>
      </w:r>
      <w:r w:rsidRPr="00BA2822">
        <w:t xml:space="preserve"> </w:t>
      </w:r>
      <w:r>
        <w:t>the</w:t>
      </w:r>
      <w:r w:rsidRPr="00BA2822">
        <w:t xml:space="preserve"> </w:t>
      </w:r>
      <w:r>
        <w:t>group</w:t>
      </w:r>
      <w:r w:rsidRPr="00BA2822">
        <w:t xml:space="preserve"> </w:t>
      </w:r>
      <w:r>
        <w:t>including</w:t>
      </w:r>
      <w:r w:rsidRPr="00BA2822">
        <w:t xml:space="preserve"> </w:t>
      </w:r>
      <w:r>
        <w:t>the</w:t>
      </w:r>
      <w:r w:rsidRPr="00BA2822">
        <w:t xml:space="preserve"> </w:t>
      </w:r>
      <w:ins w:id="123" w:author="Author">
        <w:r w:rsidR="00897179">
          <w:t>S</w:t>
        </w:r>
      </w:ins>
      <w:del w:id="124" w:author="Author">
        <w:r w:rsidDel="00897179">
          <w:delText>s</w:delText>
        </w:r>
      </w:del>
      <w:r>
        <w:t>olvency</w:t>
      </w:r>
      <w:r w:rsidRPr="00BA2822">
        <w:t xml:space="preserve"> </w:t>
      </w:r>
      <w:r>
        <w:t>II</w:t>
      </w:r>
      <w:r w:rsidRPr="00BA2822">
        <w:t xml:space="preserve"> </w:t>
      </w:r>
      <w:r>
        <w:t>balance</w:t>
      </w:r>
      <w:r w:rsidRPr="00BA2822">
        <w:t xml:space="preserve"> </w:t>
      </w:r>
      <w:ins w:id="125" w:author="Author">
        <w:r w:rsidR="00897179">
          <w:t xml:space="preserve">sheet </w:t>
        </w:r>
      </w:ins>
      <w:r>
        <w:t>and</w:t>
      </w:r>
      <w:r w:rsidRPr="00BA2822">
        <w:t xml:space="preserve"> </w:t>
      </w:r>
      <w:r>
        <w:t>the</w:t>
      </w:r>
      <w:r w:rsidRPr="00BA2822">
        <w:t xml:space="preserve"> </w:t>
      </w:r>
      <w:r>
        <w:t>assets</w:t>
      </w:r>
      <w:r w:rsidRPr="00BA2822">
        <w:t xml:space="preserve"> </w:t>
      </w:r>
      <w:r>
        <w:t>of</w:t>
      </w:r>
      <w:r w:rsidRPr="00BA2822">
        <w:t xml:space="preserve"> </w:t>
      </w:r>
      <w:r>
        <w:t>undertakings</w:t>
      </w:r>
      <w:r w:rsidRPr="00BA2822">
        <w:t xml:space="preserve"> </w:t>
      </w:r>
      <w:r>
        <w:t>for</w:t>
      </w:r>
      <w:r w:rsidRPr="00BA2822">
        <w:t xml:space="preserve"> </w:t>
      </w:r>
      <w:r>
        <w:t>which</w:t>
      </w:r>
      <w:r w:rsidRPr="00BA2822">
        <w:t xml:space="preserve"> </w:t>
      </w:r>
      <w:r>
        <w:t>method</w:t>
      </w:r>
      <w:r w:rsidRPr="00BA2822">
        <w:t xml:space="preserve"> </w:t>
      </w:r>
      <w:r>
        <w:t>2</w:t>
      </w:r>
      <w:r w:rsidRPr="00BA2822">
        <w:t xml:space="preserve"> </w:t>
      </w:r>
      <w:r>
        <w:t>was</w:t>
      </w:r>
      <w:r w:rsidRPr="00BA2822">
        <w:t xml:space="preserve"> </w:t>
      </w:r>
      <w:r>
        <w:t>employed.</w:t>
      </w:r>
    </w:p>
    <w:p w14:paraId="614DCAC0" w14:textId="7424A63D" w:rsidR="008B4C13" w:rsidRDefault="008B4C13" w:rsidP="00F25A0B">
      <w:pPr>
        <w:pStyle w:val="ListParagraph"/>
        <w:numPr>
          <w:ilvl w:val="1"/>
          <w:numId w:val="13"/>
        </w:numPr>
        <w:ind w:left="709" w:hanging="567"/>
        <w:jc w:val="both"/>
      </w:pPr>
      <w:r>
        <w:t>Insurance</w:t>
      </w:r>
      <w:r w:rsidRPr="00BA2822">
        <w:t xml:space="preserve"> </w:t>
      </w:r>
      <w:r>
        <w:t>and</w:t>
      </w:r>
      <w:r w:rsidRPr="00BA2822">
        <w:t xml:space="preserve"> </w:t>
      </w:r>
      <w:r>
        <w:t>reinsurance</w:t>
      </w:r>
      <w:r w:rsidRPr="00BA2822">
        <w:t xml:space="preserve"> </w:t>
      </w:r>
      <w:r>
        <w:t>undertakings,</w:t>
      </w:r>
      <w:r w:rsidRPr="00BA2822">
        <w:t xml:space="preserve"> </w:t>
      </w:r>
      <w:r>
        <w:t>participating</w:t>
      </w:r>
      <w:r w:rsidRPr="00BA2822">
        <w:t xml:space="preserve"> </w:t>
      </w:r>
      <w:r>
        <w:t>insurance</w:t>
      </w:r>
      <w:r w:rsidRPr="00BA2822">
        <w:t xml:space="preserve"> </w:t>
      </w:r>
      <w:r>
        <w:t>and</w:t>
      </w:r>
      <w:r w:rsidRPr="00BA2822">
        <w:t xml:space="preserve"> </w:t>
      </w:r>
      <w:r>
        <w:t>reinsurance</w:t>
      </w:r>
      <w:r w:rsidRPr="00BA2822">
        <w:t xml:space="preserve"> </w:t>
      </w:r>
      <w:r>
        <w:t>undertakings,</w:t>
      </w:r>
      <w:r w:rsidRPr="00BA2822">
        <w:t xml:space="preserve"> </w:t>
      </w:r>
      <w:r>
        <w:t>insurance</w:t>
      </w:r>
      <w:r w:rsidRPr="00BA2822">
        <w:t xml:space="preserve"> </w:t>
      </w:r>
      <w:r>
        <w:t>holding</w:t>
      </w:r>
      <w:r w:rsidRPr="00BA2822">
        <w:t xml:space="preserve"> </w:t>
      </w:r>
      <w:r>
        <w:t>companies</w:t>
      </w:r>
      <w:r w:rsidRPr="00BA2822">
        <w:t xml:space="preserve"> </w:t>
      </w:r>
      <w:r>
        <w:t>or</w:t>
      </w:r>
      <w:r w:rsidRPr="00BA2822">
        <w:t xml:space="preserve"> </w:t>
      </w:r>
      <w:r>
        <w:t>mixed</w:t>
      </w:r>
      <w:r w:rsidRPr="00BA2822">
        <w:t xml:space="preserve"> </w:t>
      </w:r>
      <w:r>
        <w:t>financial</w:t>
      </w:r>
      <w:r w:rsidRPr="00BA2822">
        <w:t xml:space="preserve"> </w:t>
      </w:r>
      <w:r>
        <w:t>holding</w:t>
      </w:r>
      <w:r w:rsidRPr="00BA2822">
        <w:t xml:space="preserve"> </w:t>
      </w:r>
      <w:r>
        <w:t>companies</w:t>
      </w:r>
      <w:r w:rsidRPr="00BA2822">
        <w:t xml:space="preserve"> </w:t>
      </w:r>
      <w:r>
        <w:t>and</w:t>
      </w:r>
      <w:r w:rsidRPr="00BA2822">
        <w:t xml:space="preserve"> </w:t>
      </w:r>
      <w:r>
        <w:t>insurance</w:t>
      </w:r>
      <w:r w:rsidRPr="00BA2822">
        <w:t xml:space="preserve"> </w:t>
      </w:r>
      <w:r>
        <w:t>third</w:t>
      </w:r>
      <w:r w:rsidRPr="00BA2822">
        <w:t xml:space="preserve"> </w:t>
      </w:r>
      <w:r>
        <w:t>country</w:t>
      </w:r>
      <w:r w:rsidRPr="00BA2822">
        <w:t xml:space="preserve"> </w:t>
      </w:r>
      <w:r>
        <w:t>branches</w:t>
      </w:r>
      <w:r w:rsidRPr="00BA2822">
        <w:t xml:space="preserve"> </w:t>
      </w:r>
      <w:r>
        <w:t>which</w:t>
      </w:r>
      <w:r w:rsidRPr="00BA2822">
        <w:t xml:space="preserve"> </w:t>
      </w:r>
      <w:r>
        <w:t>have</w:t>
      </w:r>
      <w:r w:rsidRPr="00BA2822">
        <w:t xml:space="preserve"> </w:t>
      </w:r>
      <w:r>
        <w:t>been</w:t>
      </w:r>
      <w:r w:rsidRPr="00BA2822">
        <w:t xml:space="preserve"> </w:t>
      </w:r>
      <w:r>
        <w:t xml:space="preserve">granted limited supervisory reporting by the </w:t>
      </w:r>
      <w:del w:id="126" w:author="Author">
        <w:r w:rsidDel="00670CC8">
          <w:delText xml:space="preserve">national </w:delText>
        </w:r>
      </w:del>
      <w:r>
        <w:t>supervisory authority on</w:t>
      </w:r>
      <w:r w:rsidRPr="00BA2822">
        <w:t xml:space="preserve"> </w:t>
      </w:r>
      <w:r>
        <w:t>the basis of Article 35</w:t>
      </w:r>
      <w:ins w:id="127" w:author="Author">
        <w:r w:rsidR="00897179">
          <w:t>a</w:t>
        </w:r>
      </w:ins>
      <w:del w:id="128" w:author="Author">
        <w:r w:rsidDel="00897179">
          <w:delText>,</w:delText>
        </w:r>
      </w:del>
      <w:r>
        <w:t xml:space="preserve"> </w:t>
      </w:r>
      <w:del w:id="129" w:author="Author">
        <w:r w:rsidDel="00897179">
          <w:delText xml:space="preserve">paragraphs 6 or 7 </w:delText>
        </w:r>
      </w:del>
      <w:r>
        <w:t xml:space="preserve">of </w:t>
      </w:r>
      <w:ins w:id="130" w:author="Author">
        <w:r w:rsidR="00897179">
          <w:t xml:space="preserve">the </w:t>
        </w:r>
      </w:ins>
      <w:r>
        <w:t>Solvency II</w:t>
      </w:r>
      <w:ins w:id="131" w:author="Author">
        <w:r w:rsidR="00897179">
          <w:t xml:space="preserve"> Directive</w:t>
        </w:r>
      </w:ins>
      <w:r>
        <w:t>, are not required to</w:t>
      </w:r>
      <w:r w:rsidRPr="00BA2822">
        <w:t xml:space="preserve"> </w:t>
      </w:r>
      <w:r>
        <w:t xml:space="preserve">report according to </w:t>
      </w:r>
      <w:del w:id="132" w:author="Author">
        <w:r w:rsidDel="00B74AE9">
          <w:fldChar w:fldCharType="begin"/>
        </w:r>
        <w:r w:rsidDel="00B74AE9">
          <w:delInstrText>HYPERLINK \l "_bookmark11"</w:delInstrText>
        </w:r>
        <w:r w:rsidDel="00B74AE9">
          <w:fldChar w:fldCharType="separate"/>
        </w:r>
        <w:r w:rsidDel="00B74AE9">
          <w:delText xml:space="preserve">Guideline 10 </w:delText>
        </w:r>
        <w:r w:rsidDel="00B74AE9">
          <w:fldChar w:fldCharType="end"/>
        </w:r>
      </w:del>
      <w:ins w:id="133" w:author="Author">
        <w:r w:rsidR="00B74AE9">
          <w:fldChar w:fldCharType="begin"/>
        </w:r>
        <w:r w:rsidR="00B74AE9">
          <w:instrText>HYPERLINK \l "_bookmark11"</w:instrText>
        </w:r>
        <w:r w:rsidR="00B74AE9">
          <w:fldChar w:fldCharType="separate"/>
        </w:r>
        <w:r w:rsidR="00B74AE9">
          <w:t xml:space="preserve">Guideline 9 </w:t>
        </w:r>
        <w:r w:rsidR="00B74AE9">
          <w:fldChar w:fldCharType="end"/>
        </w:r>
      </w:ins>
      <w:r>
        <w:t xml:space="preserve">and </w:t>
      </w:r>
      <w:r>
        <w:fldChar w:fldCharType="begin"/>
      </w:r>
      <w:r>
        <w:instrText>HYPERLINK \l "_bookmark12"</w:instrText>
      </w:r>
      <w:r>
        <w:fldChar w:fldCharType="separate"/>
      </w:r>
      <w:r>
        <w:t>Guideline 1</w:t>
      </w:r>
      <w:ins w:id="134" w:author="Author">
        <w:r w:rsidR="00B74AE9">
          <w:t>0</w:t>
        </w:r>
      </w:ins>
      <w:del w:id="135" w:author="Author">
        <w:r w:rsidDel="00B74AE9">
          <w:delText>1</w:delText>
        </w:r>
      </w:del>
      <w:r>
        <w:t xml:space="preserve"> </w:t>
      </w:r>
      <w:r>
        <w:fldChar w:fldCharType="end"/>
      </w:r>
      <w:r>
        <w:t>for insurance and reinsurance</w:t>
      </w:r>
      <w:r w:rsidRPr="00BA2822">
        <w:t xml:space="preserve"> </w:t>
      </w:r>
      <w:r>
        <w:t xml:space="preserve">groups and to </w:t>
      </w:r>
      <w:del w:id="136" w:author="Author">
        <w:r w:rsidDel="00B74AE9">
          <w:fldChar w:fldCharType="begin"/>
        </w:r>
        <w:r w:rsidDel="00B74AE9">
          <w:delInstrText>HYPERLINK \l "_bookmark14"</w:delInstrText>
        </w:r>
        <w:r w:rsidDel="00B74AE9">
          <w:fldChar w:fldCharType="separate"/>
        </w:r>
        <w:r w:rsidDel="00B74AE9">
          <w:delText>Guideline 1</w:delText>
        </w:r>
        <w:r w:rsidDel="00B74AE9">
          <w:fldChar w:fldCharType="end"/>
        </w:r>
        <w:r w:rsidDel="00B74AE9">
          <w:fldChar w:fldCharType="begin"/>
        </w:r>
        <w:r w:rsidDel="00B74AE9">
          <w:delInstrText>HYPERLINK \l "_bookmark14"</w:delInstrText>
        </w:r>
        <w:r w:rsidDel="00B74AE9">
          <w:fldChar w:fldCharType="separate"/>
        </w:r>
        <w:r w:rsidDel="00B74AE9">
          <w:delText>2</w:delText>
        </w:r>
        <w:r w:rsidDel="00B74AE9">
          <w:fldChar w:fldCharType="end"/>
        </w:r>
        <w:r w:rsidDel="00B74AE9">
          <w:delText xml:space="preserve"> </w:delText>
        </w:r>
      </w:del>
      <w:ins w:id="137" w:author="Author">
        <w:r w:rsidR="00B74AE9">
          <w:fldChar w:fldCharType="begin"/>
        </w:r>
        <w:r w:rsidR="00B74AE9">
          <w:instrText>HYPERLINK \l "_bookmark14"</w:instrText>
        </w:r>
        <w:r w:rsidR="00B74AE9">
          <w:fldChar w:fldCharType="separate"/>
        </w:r>
        <w:r w:rsidR="00B74AE9">
          <w:t>Guideline 1</w:t>
        </w:r>
        <w:r w:rsidR="00B74AE9">
          <w:fldChar w:fldCharType="end"/>
        </w:r>
        <w:r w:rsidR="00B74AE9">
          <w:fldChar w:fldCharType="begin"/>
        </w:r>
        <w:r w:rsidR="00B74AE9">
          <w:instrText>HYPERLINK \l "_bookmark14"</w:instrText>
        </w:r>
        <w:r w:rsidR="00B74AE9">
          <w:fldChar w:fldCharType="separate"/>
        </w:r>
        <w:r w:rsidR="00B74AE9">
          <w:t>1</w:t>
        </w:r>
        <w:r w:rsidR="00B74AE9">
          <w:fldChar w:fldCharType="end"/>
        </w:r>
        <w:r w:rsidR="00B74AE9">
          <w:t xml:space="preserve"> </w:t>
        </w:r>
      </w:ins>
      <w:r>
        <w:t xml:space="preserve">and </w:t>
      </w:r>
      <w:del w:id="138" w:author="Author">
        <w:r w:rsidDel="00B74AE9">
          <w:fldChar w:fldCharType="begin"/>
        </w:r>
        <w:r w:rsidDel="00B74AE9">
          <w:delInstrText>HYPERLINK \l "_bookmark15"</w:delInstrText>
        </w:r>
        <w:r w:rsidDel="00B74AE9">
          <w:fldChar w:fldCharType="separate"/>
        </w:r>
        <w:r w:rsidDel="00B74AE9">
          <w:delText>Guideline 1</w:delText>
        </w:r>
        <w:r w:rsidDel="00B74AE9">
          <w:fldChar w:fldCharType="end"/>
        </w:r>
        <w:r w:rsidDel="00B74AE9">
          <w:fldChar w:fldCharType="begin"/>
        </w:r>
        <w:r w:rsidDel="00B74AE9">
          <w:delInstrText>HYPERLINK \l "_bookmark15"</w:delInstrText>
        </w:r>
        <w:r w:rsidDel="00B74AE9">
          <w:fldChar w:fldCharType="separate"/>
        </w:r>
        <w:r w:rsidDel="00B74AE9">
          <w:delText>3</w:delText>
        </w:r>
        <w:r w:rsidDel="00B74AE9">
          <w:fldChar w:fldCharType="end"/>
        </w:r>
        <w:r w:rsidDel="00B74AE9">
          <w:delText xml:space="preserve"> </w:delText>
        </w:r>
      </w:del>
      <w:ins w:id="139" w:author="Author">
        <w:r w:rsidR="00B74AE9">
          <w:fldChar w:fldCharType="begin"/>
        </w:r>
        <w:r w:rsidR="00B74AE9">
          <w:instrText>HYPERLINK \l "_bookmark15"</w:instrText>
        </w:r>
        <w:r w:rsidR="00B74AE9">
          <w:fldChar w:fldCharType="separate"/>
        </w:r>
        <w:r w:rsidR="00B74AE9">
          <w:t>Guideline 1</w:t>
        </w:r>
        <w:r w:rsidR="00B74AE9">
          <w:fldChar w:fldCharType="end"/>
        </w:r>
        <w:r w:rsidR="00B74AE9">
          <w:fldChar w:fldCharType="begin"/>
        </w:r>
        <w:r w:rsidR="00B74AE9">
          <w:instrText>HYPERLINK \l "_bookmark15"</w:instrText>
        </w:r>
        <w:r w:rsidR="00B74AE9">
          <w:fldChar w:fldCharType="separate"/>
        </w:r>
        <w:r w:rsidR="00B74AE9">
          <w:t>2</w:t>
        </w:r>
        <w:r w:rsidR="00B74AE9">
          <w:fldChar w:fldCharType="end"/>
        </w:r>
        <w:r w:rsidR="00B74AE9">
          <w:t xml:space="preserve"> </w:t>
        </w:r>
      </w:ins>
      <w:r>
        <w:t>for insurance and reinsurance</w:t>
      </w:r>
      <w:r w:rsidRPr="00BA2822">
        <w:t xml:space="preserve"> </w:t>
      </w:r>
      <w:r>
        <w:t>undertakings</w:t>
      </w:r>
      <w:r w:rsidRPr="00BA2822">
        <w:t xml:space="preserve"> </w:t>
      </w:r>
      <w:r>
        <w:t>and insurance</w:t>
      </w:r>
      <w:r w:rsidRPr="00BA2822">
        <w:t xml:space="preserve"> </w:t>
      </w:r>
      <w:r>
        <w:t>third country</w:t>
      </w:r>
      <w:r w:rsidRPr="00BA2822">
        <w:t xml:space="preserve"> </w:t>
      </w:r>
      <w:r>
        <w:t>branches.</w:t>
      </w:r>
    </w:p>
    <w:p w14:paraId="1F302B4E" w14:textId="7C81805A" w:rsidR="00BA2822" w:rsidRPr="00A379D5" w:rsidDel="00C9258A" w:rsidRDefault="00BA2822" w:rsidP="00BA2822">
      <w:pPr>
        <w:pStyle w:val="Headingnumbered3"/>
        <w:numPr>
          <w:ilvl w:val="0"/>
          <w:numId w:val="0"/>
        </w:numPr>
        <w:rPr>
          <w:del w:id="140" w:author="Author"/>
          <w:b/>
          <w:bCs w:val="0"/>
          <w:lang w:val="en-GB"/>
        </w:rPr>
      </w:pPr>
      <w:bookmarkStart w:id="141" w:name="_Toc173163551"/>
      <w:del w:id="142" w:author="Author">
        <w:r w:rsidRPr="00A379D5" w:rsidDel="00C9258A">
          <w:rPr>
            <w:b/>
            <w:bCs w:val="0"/>
            <w:caps w:val="0"/>
            <w:lang w:val="en-GB"/>
          </w:rPr>
          <w:delText>Guideline 3 – Currency</w:delText>
        </w:r>
        <w:bookmarkEnd w:id="141"/>
        <w:r w:rsidRPr="00A379D5" w:rsidDel="00C9258A">
          <w:rPr>
            <w:b/>
            <w:bCs w:val="0"/>
            <w:caps w:val="0"/>
            <w:lang w:val="en-GB"/>
          </w:rPr>
          <w:delText xml:space="preserve"> </w:delText>
        </w:r>
      </w:del>
    </w:p>
    <w:p w14:paraId="1B811A41" w14:textId="3B90B07D" w:rsidR="008B4C13" w:rsidDel="00C9258A" w:rsidRDefault="008B4C13" w:rsidP="00F25A0B">
      <w:pPr>
        <w:pStyle w:val="ListParagraph"/>
        <w:numPr>
          <w:ilvl w:val="1"/>
          <w:numId w:val="13"/>
        </w:numPr>
        <w:ind w:left="709" w:hanging="567"/>
        <w:jc w:val="both"/>
        <w:rPr>
          <w:del w:id="143" w:author="Author"/>
        </w:rPr>
      </w:pPr>
      <w:del w:id="144" w:author="Author">
        <w:r w:rsidDel="00C9258A">
          <w:delText>All data points with the data type ‘monetary’ should be reported in the reporting</w:delText>
        </w:r>
        <w:r w:rsidRPr="00BA2822" w:rsidDel="00C9258A">
          <w:delText xml:space="preserve"> </w:delText>
        </w:r>
        <w:r w:rsidDel="00C9258A">
          <w:delText>currency, as defined in Article 1 of the Implementing Technical Standard on</w:delText>
        </w:r>
        <w:r w:rsidRPr="00BA2822" w:rsidDel="00C9258A">
          <w:delText xml:space="preserve"> </w:delText>
        </w:r>
        <w:r w:rsidDel="00C9258A">
          <w:delText>Submission of Information, which requires the conversion of any other currency</w:delText>
        </w:r>
        <w:r w:rsidRPr="00BA2822" w:rsidDel="00C9258A">
          <w:delText xml:space="preserve"> </w:delText>
        </w:r>
        <w:r w:rsidDel="00C9258A">
          <w:delText>into</w:delText>
        </w:r>
        <w:r w:rsidRPr="00BA2822" w:rsidDel="00C9258A">
          <w:delText xml:space="preserve"> </w:delText>
        </w:r>
        <w:r w:rsidDel="00C9258A">
          <w:delText>the</w:delText>
        </w:r>
        <w:r w:rsidRPr="00BA2822" w:rsidDel="00C9258A">
          <w:delText xml:space="preserve"> </w:delText>
        </w:r>
        <w:r w:rsidDel="00C9258A">
          <w:delText>reporting</w:delText>
        </w:r>
        <w:r w:rsidRPr="00BA2822" w:rsidDel="00C9258A">
          <w:delText xml:space="preserve"> </w:delText>
        </w:r>
        <w:r w:rsidDel="00C9258A">
          <w:delText>currency.</w:delText>
        </w:r>
      </w:del>
    </w:p>
    <w:p w14:paraId="42D8DF6B" w14:textId="42896691" w:rsidR="008B4C13" w:rsidDel="00C9258A" w:rsidRDefault="008B4C13" w:rsidP="00F25A0B">
      <w:pPr>
        <w:pStyle w:val="ListParagraph"/>
        <w:numPr>
          <w:ilvl w:val="1"/>
          <w:numId w:val="13"/>
        </w:numPr>
        <w:ind w:left="709" w:hanging="567"/>
        <w:jc w:val="both"/>
        <w:rPr>
          <w:del w:id="145" w:author="Author"/>
        </w:rPr>
      </w:pPr>
      <w:del w:id="146" w:author="Author">
        <w:r w:rsidDel="00C9258A">
          <w:lastRenderedPageBreak/>
          <w:delText>When expressing the value of any asset or liability denominated in a currency</w:delText>
        </w:r>
        <w:r w:rsidRPr="00BA2822" w:rsidDel="00C9258A">
          <w:delText xml:space="preserve"> </w:delText>
        </w:r>
        <w:r w:rsidDel="00C9258A">
          <w:delText>other</w:delText>
        </w:r>
        <w:r w:rsidRPr="00BA2822" w:rsidDel="00C9258A">
          <w:delText xml:space="preserve"> </w:delText>
        </w:r>
        <w:r w:rsidDel="00C9258A">
          <w:delText>than</w:delText>
        </w:r>
        <w:r w:rsidRPr="00BA2822" w:rsidDel="00C9258A">
          <w:delText xml:space="preserve"> </w:delText>
        </w:r>
        <w:r w:rsidDel="00C9258A">
          <w:delText>the</w:delText>
        </w:r>
        <w:r w:rsidRPr="00BA2822" w:rsidDel="00C9258A">
          <w:delText xml:space="preserve"> </w:delText>
        </w:r>
        <w:r w:rsidDel="00C9258A">
          <w:delText>reporting</w:delText>
        </w:r>
        <w:r w:rsidRPr="00BA2822" w:rsidDel="00C9258A">
          <w:delText xml:space="preserve"> </w:delText>
        </w:r>
        <w:r w:rsidDel="00C9258A">
          <w:delText>currency,</w:delText>
        </w:r>
        <w:r w:rsidRPr="00BA2822" w:rsidDel="00C9258A">
          <w:delText xml:space="preserve"> </w:delText>
        </w:r>
        <w:r w:rsidDel="00C9258A">
          <w:delText>the</w:delText>
        </w:r>
        <w:r w:rsidRPr="00BA2822" w:rsidDel="00C9258A">
          <w:delText xml:space="preserve"> </w:delText>
        </w:r>
        <w:r w:rsidDel="00C9258A">
          <w:delText>value</w:delText>
        </w:r>
        <w:r w:rsidRPr="00BA2822" w:rsidDel="00C9258A">
          <w:delText xml:space="preserve"> </w:delText>
        </w:r>
        <w:r w:rsidDel="00C9258A">
          <w:delText>should</w:delText>
        </w:r>
        <w:r w:rsidRPr="00BA2822" w:rsidDel="00C9258A">
          <w:delText xml:space="preserve"> </w:delText>
        </w:r>
        <w:r w:rsidDel="00C9258A">
          <w:delText>be</w:delText>
        </w:r>
        <w:r w:rsidRPr="00BA2822" w:rsidDel="00C9258A">
          <w:delText xml:space="preserve"> </w:delText>
        </w:r>
        <w:r w:rsidDel="00C9258A">
          <w:delText>converted</w:delText>
        </w:r>
        <w:r w:rsidRPr="00BA2822" w:rsidDel="00C9258A">
          <w:delText xml:space="preserve"> </w:delText>
        </w:r>
        <w:r w:rsidDel="00C9258A">
          <w:delText>in</w:delText>
        </w:r>
        <w:r w:rsidRPr="00BA2822" w:rsidDel="00C9258A">
          <w:delText xml:space="preserve"> </w:delText>
        </w:r>
        <w:r w:rsidDel="00C9258A">
          <w:delText>the</w:delText>
        </w:r>
        <w:r w:rsidRPr="00BA2822" w:rsidDel="00C9258A">
          <w:delText xml:space="preserve"> </w:delText>
        </w:r>
        <w:r w:rsidDel="00C9258A">
          <w:delText>reporting currency as</w:delText>
        </w:r>
        <w:r w:rsidRPr="00BA2822" w:rsidDel="00C9258A">
          <w:delText xml:space="preserve"> </w:delText>
        </w:r>
        <w:r w:rsidDel="00C9258A">
          <w:delText>if the conversion had taken place at the closing rate on</w:delText>
        </w:r>
        <w:r w:rsidRPr="00BA2822" w:rsidDel="00C9258A">
          <w:delText xml:space="preserve"> </w:delText>
        </w:r>
        <w:r w:rsidDel="00C9258A">
          <w:delText>the last day for which the appropriate rate is available in the reporting period to</w:delText>
        </w:r>
        <w:r w:rsidRPr="00BA2822" w:rsidDel="00C9258A">
          <w:delText xml:space="preserve"> </w:delText>
        </w:r>
        <w:r w:rsidDel="00C9258A">
          <w:delText>which</w:delText>
        </w:r>
        <w:r w:rsidRPr="00BA2822" w:rsidDel="00C9258A">
          <w:delText xml:space="preserve"> </w:delText>
        </w:r>
        <w:r w:rsidDel="00C9258A">
          <w:delText>the asset</w:delText>
        </w:r>
        <w:r w:rsidRPr="00BA2822" w:rsidDel="00C9258A">
          <w:delText xml:space="preserve"> </w:delText>
        </w:r>
        <w:r w:rsidDel="00C9258A">
          <w:delText>or</w:delText>
        </w:r>
        <w:r w:rsidRPr="00BA2822" w:rsidDel="00C9258A">
          <w:delText xml:space="preserve"> </w:delText>
        </w:r>
        <w:r w:rsidDel="00C9258A">
          <w:delText>liability</w:delText>
        </w:r>
        <w:r w:rsidRPr="00BA2822" w:rsidDel="00C9258A">
          <w:delText xml:space="preserve"> </w:delText>
        </w:r>
        <w:r w:rsidDel="00C9258A">
          <w:delText>relates.</w:delText>
        </w:r>
      </w:del>
    </w:p>
    <w:p w14:paraId="14FFE15E" w14:textId="56FA4815" w:rsidR="008B4C13" w:rsidDel="00C9258A" w:rsidRDefault="008B4C13" w:rsidP="00F25A0B">
      <w:pPr>
        <w:pStyle w:val="ListParagraph"/>
        <w:numPr>
          <w:ilvl w:val="1"/>
          <w:numId w:val="13"/>
        </w:numPr>
        <w:ind w:left="709" w:hanging="567"/>
        <w:jc w:val="both"/>
        <w:rPr>
          <w:del w:id="147" w:author="Author"/>
        </w:rPr>
      </w:pPr>
      <w:del w:id="148" w:author="Author">
        <w:r w:rsidDel="00C9258A">
          <w:delText>When expressing the value of any income or expense, the value should be</w:delText>
        </w:r>
        <w:r w:rsidRPr="00BA2822" w:rsidDel="00C9258A">
          <w:delText xml:space="preserve"> </w:delText>
        </w:r>
        <w:r w:rsidDel="00C9258A">
          <w:delText>converted in the reporting currency using such basis of conversion as used for</w:delText>
        </w:r>
        <w:r w:rsidRPr="00BA2822" w:rsidDel="00C9258A">
          <w:delText xml:space="preserve"> </w:delText>
        </w:r>
        <w:r w:rsidDel="00C9258A">
          <w:delText>accounting</w:delText>
        </w:r>
        <w:r w:rsidRPr="00BA2822" w:rsidDel="00C9258A">
          <w:delText xml:space="preserve"> </w:delText>
        </w:r>
        <w:r w:rsidDel="00C9258A">
          <w:delText>purposes.</w:delText>
        </w:r>
      </w:del>
    </w:p>
    <w:p w14:paraId="3775904A" w14:textId="3A0B8BFF" w:rsidR="008B4C13" w:rsidDel="00C9258A" w:rsidRDefault="008B4C13" w:rsidP="00F25A0B">
      <w:pPr>
        <w:pStyle w:val="ListParagraph"/>
        <w:numPr>
          <w:ilvl w:val="1"/>
          <w:numId w:val="13"/>
        </w:numPr>
        <w:ind w:left="709" w:hanging="567"/>
        <w:jc w:val="both"/>
        <w:rPr>
          <w:del w:id="149" w:author="Author"/>
        </w:rPr>
      </w:pPr>
      <w:del w:id="150" w:author="Author">
        <w:r w:rsidDel="00C9258A">
          <w:delText>The conversion into the reporting currency should be calculated by applying the</w:delText>
        </w:r>
        <w:r w:rsidRPr="00BA2822" w:rsidDel="00C9258A">
          <w:delText xml:space="preserve"> </w:delText>
        </w:r>
        <w:r w:rsidDel="00C9258A">
          <w:delText>exchange rate from the same source as used for the insurance or reinsurance</w:delText>
        </w:r>
        <w:r w:rsidRPr="00BA2822" w:rsidDel="00C9258A">
          <w:delText xml:space="preserve"> </w:delText>
        </w:r>
        <w:r w:rsidDel="00C9258A">
          <w:delText>undertaking’s financial statements in case of individual reporting or for the</w:delText>
        </w:r>
        <w:r w:rsidRPr="00BA2822" w:rsidDel="00C9258A">
          <w:delText xml:space="preserve"> </w:delText>
        </w:r>
        <w:r w:rsidDel="00C9258A">
          <w:delText>consolidated financial statements in case of group reporting unless otherwise</w:delText>
        </w:r>
        <w:r w:rsidRPr="00BA2822" w:rsidDel="00C9258A">
          <w:delText xml:space="preserve"> </w:delText>
        </w:r>
        <w:r w:rsidDel="00C9258A">
          <w:delText>required</w:delText>
        </w:r>
        <w:r w:rsidRPr="00BA2822" w:rsidDel="00C9258A">
          <w:delText xml:space="preserve"> </w:delText>
        </w:r>
        <w:r w:rsidDel="00C9258A">
          <w:delText>by the supervisory</w:delText>
        </w:r>
        <w:r w:rsidRPr="00BA2822" w:rsidDel="00C9258A">
          <w:delText xml:space="preserve"> </w:delText>
        </w:r>
        <w:r w:rsidDel="00C9258A">
          <w:delText>authority.</w:delText>
        </w:r>
      </w:del>
    </w:p>
    <w:p w14:paraId="485ABC65" w14:textId="4643EFA6" w:rsidR="008B4C13" w:rsidRPr="00A379D5" w:rsidRDefault="008B4C13" w:rsidP="00BA2822">
      <w:pPr>
        <w:pStyle w:val="Headingnumbered3"/>
        <w:numPr>
          <w:ilvl w:val="0"/>
          <w:numId w:val="0"/>
        </w:numPr>
        <w:rPr>
          <w:b/>
          <w:bCs w:val="0"/>
          <w:caps w:val="0"/>
          <w:lang w:val="en-GB"/>
        </w:rPr>
      </w:pPr>
      <w:bookmarkStart w:id="151" w:name="_Toc173163552"/>
      <w:r w:rsidRPr="00A379D5">
        <w:rPr>
          <w:b/>
          <w:bCs w:val="0"/>
          <w:caps w:val="0"/>
          <w:lang w:val="en-GB"/>
        </w:rPr>
        <w:t xml:space="preserve">Guideline </w:t>
      </w:r>
      <w:ins w:id="152" w:author="Author">
        <w:r w:rsidR="00C9258A">
          <w:rPr>
            <w:b/>
            <w:bCs w:val="0"/>
            <w:caps w:val="0"/>
            <w:lang w:val="en-GB"/>
          </w:rPr>
          <w:t>3</w:t>
        </w:r>
      </w:ins>
      <w:del w:id="153" w:author="Author">
        <w:r w:rsidRPr="00A379D5" w:rsidDel="00C9258A">
          <w:rPr>
            <w:b/>
            <w:bCs w:val="0"/>
            <w:caps w:val="0"/>
            <w:lang w:val="en-GB"/>
          </w:rPr>
          <w:delText>4</w:delText>
        </w:r>
      </w:del>
      <w:r w:rsidRPr="00A379D5">
        <w:rPr>
          <w:b/>
          <w:bCs w:val="0"/>
          <w:caps w:val="0"/>
          <w:lang w:val="en-GB"/>
        </w:rPr>
        <w:t xml:space="preserve"> – Inclusion in the sample following the size threshold</w:t>
      </w:r>
      <w:bookmarkEnd w:id="151"/>
    </w:p>
    <w:p w14:paraId="2B7E1DED" w14:textId="4726289D" w:rsidR="008B4C13" w:rsidRDefault="008B4C13" w:rsidP="00F25A0B">
      <w:pPr>
        <w:pStyle w:val="ListParagraph"/>
        <w:numPr>
          <w:ilvl w:val="1"/>
          <w:numId w:val="13"/>
        </w:numPr>
        <w:ind w:left="709" w:hanging="567"/>
        <w:jc w:val="both"/>
      </w:pPr>
      <w:r>
        <w:t>Insurance</w:t>
      </w:r>
      <w:r w:rsidRPr="00BA2822">
        <w:t xml:space="preserve"> </w:t>
      </w:r>
      <w:r>
        <w:t>and</w:t>
      </w:r>
      <w:r w:rsidRPr="00BA2822">
        <w:t xml:space="preserve"> </w:t>
      </w:r>
      <w:r>
        <w:t>reinsurance</w:t>
      </w:r>
      <w:r w:rsidRPr="00BA2822">
        <w:t xml:space="preserve"> </w:t>
      </w:r>
      <w:r>
        <w:t>undertakings,</w:t>
      </w:r>
      <w:r w:rsidRPr="00BA2822">
        <w:t xml:space="preserve"> </w:t>
      </w:r>
      <w:r>
        <w:t>participating</w:t>
      </w:r>
      <w:r w:rsidRPr="00BA2822">
        <w:t xml:space="preserve"> </w:t>
      </w:r>
      <w:r>
        <w:t>insurance</w:t>
      </w:r>
      <w:r w:rsidRPr="00BA2822">
        <w:t xml:space="preserve"> </w:t>
      </w:r>
      <w:r>
        <w:t>and</w:t>
      </w:r>
      <w:r w:rsidRPr="00BA2822">
        <w:t xml:space="preserve"> </w:t>
      </w:r>
      <w:r>
        <w:t>reinsurance</w:t>
      </w:r>
      <w:r w:rsidRPr="00BA2822">
        <w:t xml:space="preserve"> </w:t>
      </w:r>
      <w:r>
        <w:t>undertakings,</w:t>
      </w:r>
      <w:r w:rsidRPr="00BA2822">
        <w:t xml:space="preserve"> </w:t>
      </w:r>
      <w:r>
        <w:t>insurance</w:t>
      </w:r>
      <w:r w:rsidRPr="00BA2822">
        <w:t xml:space="preserve"> </w:t>
      </w:r>
      <w:r>
        <w:t>holding</w:t>
      </w:r>
      <w:r w:rsidRPr="00BA2822">
        <w:t xml:space="preserve"> </w:t>
      </w:r>
      <w:r>
        <w:t>companies</w:t>
      </w:r>
      <w:r w:rsidRPr="00BA2822">
        <w:t xml:space="preserve"> </w:t>
      </w:r>
      <w:r>
        <w:t>or</w:t>
      </w:r>
      <w:r w:rsidRPr="00BA2822">
        <w:t xml:space="preserve"> </w:t>
      </w:r>
      <w:r>
        <w:t>mixed</w:t>
      </w:r>
      <w:r w:rsidRPr="00BA2822">
        <w:t xml:space="preserve"> </w:t>
      </w:r>
      <w:r>
        <w:t>financial</w:t>
      </w:r>
      <w:r w:rsidRPr="00BA2822">
        <w:t xml:space="preserve"> </w:t>
      </w:r>
      <w:r>
        <w:t>holding companies and insurance third country branches that were not within</w:t>
      </w:r>
      <w:r w:rsidRPr="00BA2822">
        <w:t xml:space="preserve"> </w:t>
      </w:r>
      <w:r>
        <w:t xml:space="preserve">the scope of </w:t>
      </w:r>
      <w:hyperlink w:anchor="_bookmark1" w:history="1">
        <w:r>
          <w:t xml:space="preserve">Guideline 2 </w:t>
        </w:r>
      </w:hyperlink>
      <w:r>
        <w:t>but that at the end of a financial year report</w:t>
      </w:r>
      <w:del w:id="154" w:author="Author">
        <w:r w:rsidDel="00670CC8">
          <w:delText>s</w:delText>
        </w:r>
      </w:del>
      <w:r>
        <w:t xml:space="preserve"> total</w:t>
      </w:r>
      <w:r w:rsidRPr="00BA2822">
        <w:t xml:space="preserve"> </w:t>
      </w:r>
      <w:r>
        <w:t>assets</w:t>
      </w:r>
      <w:r w:rsidRPr="00BA2822">
        <w:t xml:space="preserve"> </w:t>
      </w:r>
      <w:r>
        <w:t>in</w:t>
      </w:r>
      <w:r w:rsidRPr="00BA2822">
        <w:t xml:space="preserve"> </w:t>
      </w:r>
      <w:r>
        <w:t>the</w:t>
      </w:r>
      <w:r w:rsidRPr="00BA2822">
        <w:t xml:space="preserve"> </w:t>
      </w:r>
      <w:r>
        <w:t>Solvency</w:t>
      </w:r>
      <w:r w:rsidRPr="00BA2822">
        <w:t xml:space="preserve"> </w:t>
      </w:r>
      <w:r>
        <w:t>II</w:t>
      </w:r>
      <w:r w:rsidRPr="00BA2822">
        <w:t xml:space="preserve"> </w:t>
      </w:r>
      <w:r>
        <w:t>balance</w:t>
      </w:r>
      <w:r w:rsidRPr="00BA2822">
        <w:t xml:space="preserve"> </w:t>
      </w:r>
      <w:r>
        <w:t>sheet</w:t>
      </w:r>
      <w:r w:rsidRPr="00BA2822">
        <w:t xml:space="preserve"> </w:t>
      </w:r>
      <w:r>
        <w:t>of</w:t>
      </w:r>
      <w:r w:rsidRPr="00BA2822">
        <w:t xml:space="preserve"> </w:t>
      </w:r>
      <w:r>
        <w:t>more</w:t>
      </w:r>
      <w:r w:rsidRPr="00BA2822">
        <w:t xml:space="preserve"> </w:t>
      </w:r>
      <w:r>
        <w:t>than</w:t>
      </w:r>
      <w:r w:rsidRPr="00BA2822">
        <w:t xml:space="preserve"> </w:t>
      </w:r>
      <w:r>
        <w:t>EUR</w:t>
      </w:r>
      <w:r w:rsidRPr="00BA2822">
        <w:t xml:space="preserve"> </w:t>
      </w:r>
      <w:del w:id="155" w:author="Author">
        <w:r w:rsidDel="00D426AB">
          <w:delText>13</w:delText>
        </w:r>
        <w:r w:rsidRPr="00BA2822" w:rsidDel="00D426AB">
          <w:delText xml:space="preserve"> </w:delText>
        </w:r>
      </w:del>
      <w:ins w:id="156" w:author="Author">
        <w:r w:rsidR="00D426AB">
          <w:t>21</w:t>
        </w:r>
        <w:r w:rsidR="00D426AB" w:rsidRPr="00BA2822">
          <w:t xml:space="preserve"> </w:t>
        </w:r>
      </w:ins>
      <w:r>
        <w:t>bn</w:t>
      </w:r>
      <w:r w:rsidRPr="00BA2822">
        <w:t xml:space="preserve"> </w:t>
      </w:r>
      <w:r>
        <w:t>or</w:t>
      </w:r>
      <w:r w:rsidRPr="00BA2822">
        <w:t xml:space="preserve"> </w:t>
      </w:r>
      <w:r>
        <w:t>the</w:t>
      </w:r>
      <w:del w:id="157" w:author="Author">
        <w:r w:rsidRPr="00BA2822" w:rsidDel="00046B7A">
          <w:delText xml:space="preserve">    </w:delText>
        </w:r>
      </w:del>
      <w:r w:rsidRPr="00BA2822">
        <w:t xml:space="preserve"> </w:t>
      </w:r>
      <w:r>
        <w:t xml:space="preserve">equivalent in the national currency should submit to the </w:t>
      </w:r>
      <w:del w:id="158" w:author="Author">
        <w:r w:rsidDel="00670CC8">
          <w:delText xml:space="preserve">national </w:delText>
        </w:r>
      </w:del>
      <w:r>
        <w:t>supervisory</w:t>
      </w:r>
      <w:r w:rsidRPr="00BA2822">
        <w:t xml:space="preserve"> </w:t>
      </w:r>
      <w:r>
        <w:t xml:space="preserve">authority the set of quantitative information identified in </w:t>
      </w:r>
      <w:del w:id="159" w:author="Author">
        <w:r w:rsidDel="00B74AE9">
          <w:fldChar w:fldCharType="begin"/>
        </w:r>
        <w:r w:rsidDel="00B74AE9">
          <w:delInstrText>HYPERLINK \l "_bookmark10"</w:delInstrText>
        </w:r>
        <w:r w:rsidDel="00B74AE9">
          <w:fldChar w:fldCharType="separate"/>
        </w:r>
        <w:r w:rsidDel="00B74AE9">
          <w:delText>Guideline 10</w:delText>
        </w:r>
        <w:r w:rsidDel="00B74AE9">
          <w:fldChar w:fldCharType="end"/>
        </w:r>
        <w:r w:rsidDel="00B74AE9">
          <w:delText xml:space="preserve"> </w:delText>
        </w:r>
      </w:del>
      <w:ins w:id="160" w:author="Author">
        <w:r w:rsidR="00B74AE9">
          <w:fldChar w:fldCharType="begin"/>
        </w:r>
        <w:r w:rsidR="00B74AE9">
          <w:instrText>HYPERLINK \l "_bookmark10"</w:instrText>
        </w:r>
        <w:r w:rsidR="00B74AE9">
          <w:fldChar w:fldCharType="separate"/>
        </w:r>
        <w:r w:rsidR="00B74AE9">
          <w:t>Guideline 9</w:t>
        </w:r>
        <w:r w:rsidR="00B74AE9">
          <w:fldChar w:fldCharType="end"/>
        </w:r>
        <w:r w:rsidR="00B74AE9">
          <w:t xml:space="preserve"> </w:t>
        </w:r>
      </w:ins>
      <w:r>
        <w:t xml:space="preserve">and </w:t>
      </w:r>
      <w:hyperlink w:anchor="_bookmark11" w:history="1">
        <w:r>
          <w:t>Guideline</w:t>
        </w:r>
      </w:hyperlink>
      <w:r w:rsidRPr="00BA2822">
        <w:t xml:space="preserve"> </w:t>
      </w:r>
      <w:r>
        <w:fldChar w:fldCharType="begin"/>
      </w:r>
      <w:r>
        <w:instrText>HYPERLINK \l "_bookmark11"</w:instrText>
      </w:r>
      <w:r>
        <w:fldChar w:fldCharType="separate"/>
      </w:r>
      <w:r>
        <w:t>1</w:t>
      </w:r>
      <w:del w:id="161" w:author="Author">
        <w:r w:rsidDel="00B74AE9">
          <w:delText>1</w:delText>
        </w:r>
      </w:del>
      <w:ins w:id="162" w:author="Author">
        <w:r w:rsidR="00B74AE9">
          <w:t>0</w:t>
        </w:r>
      </w:ins>
      <w:r>
        <w:t xml:space="preserve"> </w:t>
      </w:r>
      <w:r>
        <w:fldChar w:fldCharType="end"/>
      </w:r>
      <w:r>
        <w:t xml:space="preserve">for insurance and reinsurance groups and in Guideline </w:t>
      </w:r>
      <w:del w:id="163" w:author="Author">
        <w:r w:rsidDel="00B74AE9">
          <w:delText>1</w:delText>
        </w:r>
        <w:r w:rsidDel="00B74AE9">
          <w:fldChar w:fldCharType="begin"/>
        </w:r>
        <w:r w:rsidDel="00B74AE9">
          <w:delInstrText>HYPERLINK \l "_bookmark13"</w:delInstrText>
        </w:r>
        <w:r w:rsidDel="00B74AE9">
          <w:fldChar w:fldCharType="separate"/>
        </w:r>
        <w:r w:rsidDel="00B74AE9">
          <w:delText>2</w:delText>
        </w:r>
        <w:r w:rsidDel="00B74AE9">
          <w:fldChar w:fldCharType="end"/>
        </w:r>
        <w:r w:rsidDel="00B74AE9">
          <w:delText xml:space="preserve"> </w:delText>
        </w:r>
      </w:del>
      <w:ins w:id="164" w:author="Author">
        <w:r w:rsidR="00B74AE9">
          <w:t>1</w:t>
        </w:r>
        <w:r w:rsidR="00B74AE9">
          <w:fldChar w:fldCharType="begin"/>
        </w:r>
        <w:r w:rsidR="00B74AE9">
          <w:instrText>HYPERLINK \l "_bookmark13"</w:instrText>
        </w:r>
        <w:r w:rsidR="00B74AE9">
          <w:fldChar w:fldCharType="separate"/>
        </w:r>
        <w:r w:rsidR="00B74AE9">
          <w:t>1</w:t>
        </w:r>
        <w:r w:rsidR="00B74AE9">
          <w:fldChar w:fldCharType="end"/>
        </w:r>
        <w:r w:rsidR="00B74AE9">
          <w:t xml:space="preserve"> </w:t>
        </w:r>
      </w:ins>
      <w:r>
        <w:t xml:space="preserve">and </w:t>
      </w:r>
      <w:ins w:id="165" w:author="Author">
        <w:r w:rsidR="00EA682A">
          <w:t>1</w:t>
        </w:r>
      </w:ins>
      <w:del w:id="166" w:author="Author">
        <w:r w:rsidDel="00B74AE9">
          <w:fldChar w:fldCharType="begin"/>
        </w:r>
        <w:r w:rsidDel="00B74AE9">
          <w:delInstrText>HYPERLINK \l "_bookmark14"</w:delInstrText>
        </w:r>
        <w:r w:rsidDel="00B74AE9">
          <w:fldChar w:fldCharType="separate"/>
        </w:r>
        <w:r w:rsidDel="00B74AE9">
          <w:delText>Guideline 13</w:delText>
        </w:r>
        <w:r w:rsidDel="00B74AE9">
          <w:fldChar w:fldCharType="end"/>
        </w:r>
      </w:del>
      <w:ins w:id="167" w:author="Author">
        <w:r w:rsidR="00B74AE9">
          <w:fldChar w:fldCharType="begin"/>
        </w:r>
        <w:r w:rsidR="00B74AE9">
          <w:instrText>HYPERLINK \l "_bookmark14"</w:instrText>
        </w:r>
        <w:r w:rsidR="00B74AE9">
          <w:fldChar w:fldCharType="separate"/>
        </w:r>
        <w:r w:rsidR="00B74AE9">
          <w:t>2</w:t>
        </w:r>
        <w:r w:rsidR="00B74AE9">
          <w:fldChar w:fldCharType="end"/>
        </w:r>
      </w:ins>
      <w:hyperlink w:anchor="_bookmark15" w:history="1">
        <w:r>
          <w:t xml:space="preserve"> </w:t>
        </w:r>
      </w:hyperlink>
      <w:r>
        <w:t>for insurance and reinsurance undertakings and</w:t>
      </w:r>
      <w:r w:rsidRPr="00BA2822">
        <w:t xml:space="preserve"> </w:t>
      </w:r>
      <w:r>
        <w:t>insurance third country branches starting in the third quarter of the following</w:t>
      </w:r>
      <w:r w:rsidRPr="00BA2822">
        <w:t xml:space="preserve"> </w:t>
      </w:r>
      <w:r>
        <w:t>financial</w:t>
      </w:r>
      <w:r w:rsidRPr="00BA2822">
        <w:t xml:space="preserve"> </w:t>
      </w:r>
      <w:r>
        <w:t>year.</w:t>
      </w:r>
    </w:p>
    <w:p w14:paraId="204ECE10" w14:textId="3F5971E3" w:rsidR="008B4C13" w:rsidRDefault="008B4C13" w:rsidP="00F25A0B">
      <w:pPr>
        <w:pStyle w:val="ListParagraph"/>
        <w:numPr>
          <w:ilvl w:val="1"/>
          <w:numId w:val="13"/>
        </w:numPr>
        <w:ind w:left="709" w:hanging="567"/>
        <w:jc w:val="both"/>
      </w:pPr>
      <w:r>
        <w:t>Insurance</w:t>
      </w:r>
      <w:r w:rsidRPr="00BA2822">
        <w:t xml:space="preserve"> </w:t>
      </w:r>
      <w:r>
        <w:t>and</w:t>
      </w:r>
      <w:r w:rsidRPr="00BA2822">
        <w:t xml:space="preserve"> </w:t>
      </w:r>
      <w:r>
        <w:t>reinsurance</w:t>
      </w:r>
      <w:r w:rsidRPr="00BA2822">
        <w:t xml:space="preserve"> </w:t>
      </w:r>
      <w:r>
        <w:t>undertakings,</w:t>
      </w:r>
      <w:r w:rsidRPr="00BA2822">
        <w:t xml:space="preserve"> </w:t>
      </w:r>
      <w:r>
        <w:t>participating</w:t>
      </w:r>
      <w:r w:rsidRPr="00BA2822">
        <w:t xml:space="preserve"> </w:t>
      </w:r>
      <w:r>
        <w:t>insurance</w:t>
      </w:r>
      <w:r w:rsidRPr="00BA2822">
        <w:t xml:space="preserve"> </w:t>
      </w:r>
      <w:r>
        <w:t>and</w:t>
      </w:r>
      <w:r w:rsidRPr="00BA2822">
        <w:t xml:space="preserve"> </w:t>
      </w:r>
      <w:r>
        <w:t>reinsurance</w:t>
      </w:r>
      <w:r w:rsidRPr="00BA2822">
        <w:t xml:space="preserve"> </w:t>
      </w:r>
      <w:r>
        <w:t>undertakings,</w:t>
      </w:r>
      <w:r w:rsidRPr="00BA2822">
        <w:t xml:space="preserve"> </w:t>
      </w:r>
      <w:r>
        <w:t>insurance</w:t>
      </w:r>
      <w:r w:rsidRPr="00BA2822">
        <w:t xml:space="preserve"> </w:t>
      </w:r>
      <w:r>
        <w:t>holding</w:t>
      </w:r>
      <w:r w:rsidRPr="00BA2822">
        <w:t xml:space="preserve"> </w:t>
      </w:r>
      <w:r>
        <w:t>companies</w:t>
      </w:r>
      <w:r w:rsidRPr="00BA2822">
        <w:t xml:space="preserve"> </w:t>
      </w:r>
      <w:r>
        <w:t>or</w:t>
      </w:r>
      <w:r w:rsidRPr="00BA2822">
        <w:t xml:space="preserve"> </w:t>
      </w:r>
      <w:r>
        <w:t>mixed</w:t>
      </w:r>
      <w:r w:rsidRPr="00BA2822">
        <w:t xml:space="preserve"> </w:t>
      </w:r>
      <w:r>
        <w:t>financial</w:t>
      </w:r>
      <w:r w:rsidRPr="00BA2822">
        <w:t xml:space="preserve"> </w:t>
      </w:r>
      <w:r>
        <w:t>holding companies and insurance third country branches that were not within</w:t>
      </w:r>
      <w:r w:rsidRPr="00BA2822">
        <w:t xml:space="preserve"> </w:t>
      </w:r>
      <w:r>
        <w:t xml:space="preserve">the scope of </w:t>
      </w:r>
      <w:hyperlink w:anchor="_bookmark1" w:history="1">
        <w:r>
          <w:t xml:space="preserve">Guideline 2 </w:t>
        </w:r>
      </w:hyperlink>
      <w:r>
        <w:t>but that at the end of two consecutive financial years</w:t>
      </w:r>
      <w:r w:rsidRPr="00BA2822">
        <w:t xml:space="preserve"> </w:t>
      </w:r>
      <w:r>
        <w:t xml:space="preserve">report total assets in the Solvency II balance sheet of between EUR </w:t>
      </w:r>
      <w:ins w:id="168" w:author="Author">
        <w:r w:rsidR="00D426AB">
          <w:t>20</w:t>
        </w:r>
      </w:ins>
      <w:del w:id="169" w:author="Author">
        <w:r w:rsidDel="00D426AB">
          <w:delText>12</w:delText>
        </w:r>
      </w:del>
      <w:r>
        <w:t xml:space="preserve"> bn and</w:t>
      </w:r>
      <w:r w:rsidRPr="00BA2822">
        <w:t xml:space="preserve"> </w:t>
      </w:r>
      <w:r>
        <w:t xml:space="preserve">EUR </w:t>
      </w:r>
      <w:ins w:id="170" w:author="Author">
        <w:r w:rsidR="00D426AB">
          <w:t>21</w:t>
        </w:r>
      </w:ins>
      <w:del w:id="171" w:author="Author">
        <w:r w:rsidDel="00D426AB">
          <w:delText>13</w:delText>
        </w:r>
      </w:del>
      <w:r>
        <w:t xml:space="preserve"> bn or the equivalent in the national currency should submit to the</w:t>
      </w:r>
      <w:r w:rsidRPr="00BA2822">
        <w:t xml:space="preserve"> </w:t>
      </w:r>
      <w:del w:id="172" w:author="Author">
        <w:r w:rsidDel="00670CC8">
          <w:delText xml:space="preserve">national </w:delText>
        </w:r>
      </w:del>
      <w:r>
        <w:t>supervisory authority the set of quantitative information identified in</w:t>
      </w:r>
      <w:r w:rsidRPr="00BA2822">
        <w:t xml:space="preserve"> </w:t>
      </w:r>
      <w:del w:id="173" w:author="Author">
        <w:r w:rsidDel="00B74AE9">
          <w:fldChar w:fldCharType="begin"/>
        </w:r>
        <w:r w:rsidDel="00B74AE9">
          <w:delInstrText>HYPERLINK \l "_bookmark10"</w:delInstrText>
        </w:r>
        <w:r w:rsidDel="00B74AE9">
          <w:fldChar w:fldCharType="separate"/>
        </w:r>
        <w:r w:rsidDel="00B74AE9">
          <w:delText>Guideline 10</w:delText>
        </w:r>
        <w:r w:rsidDel="00B74AE9">
          <w:fldChar w:fldCharType="end"/>
        </w:r>
        <w:r w:rsidDel="00B74AE9">
          <w:delText xml:space="preserve"> </w:delText>
        </w:r>
      </w:del>
      <w:ins w:id="174" w:author="Author">
        <w:r w:rsidR="00B74AE9">
          <w:fldChar w:fldCharType="begin"/>
        </w:r>
        <w:r w:rsidR="00B74AE9">
          <w:instrText>HYPERLINK \l "_bookmark10"</w:instrText>
        </w:r>
        <w:r w:rsidR="00B74AE9">
          <w:fldChar w:fldCharType="separate"/>
        </w:r>
        <w:r w:rsidR="00B74AE9">
          <w:t>Guideline 9</w:t>
        </w:r>
        <w:r w:rsidR="00B74AE9">
          <w:fldChar w:fldCharType="end"/>
        </w:r>
        <w:r w:rsidR="00B74AE9">
          <w:t xml:space="preserve"> </w:t>
        </w:r>
      </w:ins>
      <w:r>
        <w:t xml:space="preserve">and </w:t>
      </w:r>
      <w:r>
        <w:fldChar w:fldCharType="begin"/>
      </w:r>
      <w:r>
        <w:instrText>HYPERLINK \l "_bookmark11"</w:instrText>
      </w:r>
      <w:r>
        <w:fldChar w:fldCharType="separate"/>
      </w:r>
      <w:r>
        <w:t>Guideline 1</w:t>
      </w:r>
      <w:del w:id="175" w:author="Author">
        <w:r w:rsidDel="00B74AE9">
          <w:delText>1</w:delText>
        </w:r>
      </w:del>
      <w:r>
        <w:fldChar w:fldCharType="end"/>
      </w:r>
      <w:ins w:id="176" w:author="Author">
        <w:r w:rsidR="00B74AE9">
          <w:t>0</w:t>
        </w:r>
      </w:ins>
      <w:r>
        <w:t xml:space="preserve"> for insurance and reinsurance</w:t>
      </w:r>
      <w:r w:rsidRPr="00BA2822">
        <w:t xml:space="preserve"> </w:t>
      </w:r>
      <w:r>
        <w:t xml:space="preserve">groups and in </w:t>
      </w:r>
      <w:del w:id="177" w:author="Author">
        <w:r w:rsidDel="00B74AE9">
          <w:fldChar w:fldCharType="begin"/>
        </w:r>
        <w:r w:rsidDel="00B74AE9">
          <w:delInstrText>HYPERLINK \l "_bookmark13"</w:delInstrText>
        </w:r>
        <w:r w:rsidDel="00B74AE9">
          <w:fldChar w:fldCharType="separate"/>
        </w:r>
        <w:r w:rsidDel="00B74AE9">
          <w:delText>Guideline 1</w:delText>
        </w:r>
        <w:r w:rsidDel="00B74AE9">
          <w:fldChar w:fldCharType="end"/>
        </w:r>
        <w:r w:rsidDel="00B74AE9">
          <w:fldChar w:fldCharType="begin"/>
        </w:r>
        <w:r w:rsidDel="00B74AE9">
          <w:delInstrText>HYPERLINK \l "_bookmark13"</w:delInstrText>
        </w:r>
        <w:r w:rsidDel="00B74AE9">
          <w:fldChar w:fldCharType="separate"/>
        </w:r>
        <w:r w:rsidDel="00B74AE9">
          <w:delText>2</w:delText>
        </w:r>
        <w:r w:rsidDel="00B74AE9">
          <w:fldChar w:fldCharType="end"/>
        </w:r>
        <w:r w:rsidDel="00B74AE9">
          <w:delText xml:space="preserve"> </w:delText>
        </w:r>
      </w:del>
      <w:ins w:id="178" w:author="Author">
        <w:r w:rsidR="00B74AE9">
          <w:fldChar w:fldCharType="begin"/>
        </w:r>
        <w:r w:rsidR="00B74AE9">
          <w:instrText>HYPERLINK \l "_bookmark13"</w:instrText>
        </w:r>
        <w:r w:rsidR="00B74AE9">
          <w:fldChar w:fldCharType="separate"/>
        </w:r>
        <w:r w:rsidR="00B74AE9">
          <w:t>Guideline 1</w:t>
        </w:r>
        <w:r w:rsidR="00B74AE9">
          <w:fldChar w:fldCharType="end"/>
        </w:r>
        <w:r w:rsidR="00B74AE9">
          <w:fldChar w:fldCharType="begin"/>
        </w:r>
        <w:r w:rsidR="00B74AE9">
          <w:instrText>HYPERLINK \l "_bookmark13"</w:instrText>
        </w:r>
        <w:r w:rsidR="00B74AE9">
          <w:fldChar w:fldCharType="separate"/>
        </w:r>
        <w:r w:rsidR="00B74AE9">
          <w:t>1</w:t>
        </w:r>
        <w:r w:rsidR="00B74AE9">
          <w:fldChar w:fldCharType="end"/>
        </w:r>
        <w:r w:rsidR="00B74AE9">
          <w:t xml:space="preserve"> </w:t>
        </w:r>
      </w:ins>
      <w:r>
        <w:t xml:space="preserve">and </w:t>
      </w:r>
      <w:r>
        <w:fldChar w:fldCharType="begin"/>
      </w:r>
      <w:r>
        <w:instrText>HYPERLINK \l "_bookmark14"</w:instrText>
      </w:r>
      <w:r>
        <w:fldChar w:fldCharType="separate"/>
      </w:r>
      <w:r>
        <w:t>Guideline 1</w:t>
      </w:r>
      <w:del w:id="179" w:author="Author">
        <w:r w:rsidDel="00B12551">
          <w:delText>3</w:delText>
        </w:r>
      </w:del>
      <w:r>
        <w:fldChar w:fldCharType="end"/>
      </w:r>
      <w:ins w:id="180" w:author="Author">
        <w:r w:rsidR="00B74AE9">
          <w:fldChar w:fldCharType="begin"/>
        </w:r>
        <w:r w:rsidR="00B74AE9">
          <w:instrText>HYPERLINK \l "_bookmark14"</w:instrText>
        </w:r>
        <w:r w:rsidR="00B74AE9">
          <w:fldChar w:fldCharType="separate"/>
        </w:r>
        <w:r w:rsidR="00B74AE9">
          <w:t>2</w:t>
        </w:r>
        <w:r w:rsidR="00B74AE9">
          <w:fldChar w:fldCharType="end"/>
        </w:r>
      </w:ins>
      <w:hyperlink w:anchor="_bookmark15" w:history="1">
        <w:r>
          <w:t xml:space="preserve"> </w:t>
        </w:r>
      </w:hyperlink>
      <w:r>
        <w:t>for insurance and</w:t>
      </w:r>
      <w:r w:rsidRPr="00BA2822">
        <w:t xml:space="preserve"> </w:t>
      </w:r>
      <w:r>
        <w:t>reinsurance undertakings and insurance third country branches starting in the</w:t>
      </w:r>
      <w:r w:rsidRPr="00BA2822">
        <w:t xml:space="preserve"> </w:t>
      </w:r>
      <w:r>
        <w:t>third</w:t>
      </w:r>
      <w:r w:rsidRPr="00BA2822">
        <w:t xml:space="preserve"> </w:t>
      </w:r>
      <w:r>
        <w:t>quarter in</w:t>
      </w:r>
      <w:r w:rsidRPr="00BA2822">
        <w:t xml:space="preserve"> </w:t>
      </w:r>
      <w:r>
        <w:t>the year</w:t>
      </w:r>
      <w:r w:rsidRPr="00BA2822">
        <w:t xml:space="preserve"> </w:t>
      </w:r>
      <w:r>
        <w:t>following</w:t>
      </w:r>
      <w:r w:rsidRPr="00BA2822">
        <w:t xml:space="preserve"> </w:t>
      </w:r>
      <w:r>
        <w:t>the second</w:t>
      </w:r>
      <w:r w:rsidRPr="00BA2822">
        <w:t xml:space="preserve"> </w:t>
      </w:r>
      <w:r>
        <w:t>financial</w:t>
      </w:r>
      <w:r w:rsidRPr="00BA2822">
        <w:t xml:space="preserve"> </w:t>
      </w:r>
      <w:r>
        <w:t>year.</w:t>
      </w:r>
    </w:p>
    <w:p w14:paraId="6CFB3AF7" w14:textId="75539413" w:rsidR="008B4C13" w:rsidRPr="00A379D5" w:rsidRDefault="008B4C13" w:rsidP="00BA2822">
      <w:pPr>
        <w:pStyle w:val="Headingnumbered3"/>
        <w:numPr>
          <w:ilvl w:val="0"/>
          <w:numId w:val="0"/>
        </w:numPr>
        <w:rPr>
          <w:b/>
          <w:bCs w:val="0"/>
          <w:caps w:val="0"/>
          <w:lang w:val="en-GB"/>
        </w:rPr>
      </w:pPr>
      <w:bookmarkStart w:id="181" w:name="_Toc173163553"/>
      <w:r w:rsidRPr="00A379D5">
        <w:rPr>
          <w:b/>
          <w:bCs w:val="0"/>
          <w:caps w:val="0"/>
          <w:lang w:val="en-GB"/>
        </w:rPr>
        <w:t xml:space="preserve">Guideline </w:t>
      </w:r>
      <w:ins w:id="182" w:author="Author">
        <w:r w:rsidR="00C9258A">
          <w:rPr>
            <w:b/>
            <w:bCs w:val="0"/>
            <w:caps w:val="0"/>
            <w:lang w:val="en-GB"/>
          </w:rPr>
          <w:t>4</w:t>
        </w:r>
      </w:ins>
      <w:del w:id="183" w:author="Author">
        <w:r w:rsidRPr="00A379D5" w:rsidDel="00C9258A">
          <w:rPr>
            <w:b/>
            <w:bCs w:val="0"/>
            <w:caps w:val="0"/>
            <w:lang w:val="en-GB"/>
          </w:rPr>
          <w:delText>5</w:delText>
        </w:r>
      </w:del>
      <w:r w:rsidRPr="00A379D5">
        <w:rPr>
          <w:b/>
          <w:bCs w:val="0"/>
          <w:caps w:val="0"/>
          <w:lang w:val="en-GB"/>
        </w:rPr>
        <w:t xml:space="preserve"> – Exclusion from the sample following the size threshold</w:t>
      </w:r>
      <w:bookmarkEnd w:id="181"/>
    </w:p>
    <w:p w14:paraId="7D121A20" w14:textId="04EAD432" w:rsidR="008B4C13" w:rsidRDefault="008B4C13" w:rsidP="00F25A0B">
      <w:pPr>
        <w:pStyle w:val="ListParagraph"/>
        <w:numPr>
          <w:ilvl w:val="1"/>
          <w:numId w:val="13"/>
        </w:numPr>
        <w:ind w:left="709" w:hanging="567"/>
        <w:jc w:val="both"/>
      </w:pPr>
      <w:r>
        <w:t>Insurance</w:t>
      </w:r>
      <w:r w:rsidRPr="00BA2822">
        <w:t xml:space="preserve"> </w:t>
      </w:r>
      <w:r>
        <w:t>and</w:t>
      </w:r>
      <w:r w:rsidRPr="00BA2822">
        <w:t xml:space="preserve"> </w:t>
      </w:r>
      <w:r>
        <w:t>reinsurance</w:t>
      </w:r>
      <w:r w:rsidRPr="00BA2822">
        <w:t xml:space="preserve"> </w:t>
      </w:r>
      <w:r>
        <w:t>undertakings,</w:t>
      </w:r>
      <w:r w:rsidRPr="00BA2822">
        <w:t xml:space="preserve"> </w:t>
      </w:r>
      <w:r>
        <w:t>participating</w:t>
      </w:r>
      <w:r w:rsidRPr="00BA2822">
        <w:t xml:space="preserve"> </w:t>
      </w:r>
      <w:r>
        <w:t>insurance</w:t>
      </w:r>
      <w:r w:rsidRPr="00BA2822">
        <w:t xml:space="preserve"> </w:t>
      </w:r>
      <w:r>
        <w:t>and</w:t>
      </w:r>
      <w:r w:rsidRPr="00BA2822">
        <w:t xml:space="preserve"> </w:t>
      </w:r>
      <w:r>
        <w:t>reinsurance</w:t>
      </w:r>
      <w:r w:rsidRPr="00BA2822">
        <w:t xml:space="preserve"> </w:t>
      </w:r>
      <w:r>
        <w:t>undertakings,</w:t>
      </w:r>
      <w:r w:rsidRPr="00BA2822">
        <w:t xml:space="preserve"> </w:t>
      </w:r>
      <w:r>
        <w:t>insurance</w:t>
      </w:r>
      <w:r w:rsidRPr="00BA2822">
        <w:t xml:space="preserve"> </w:t>
      </w:r>
      <w:r>
        <w:t>holding</w:t>
      </w:r>
      <w:r w:rsidRPr="00BA2822">
        <w:t xml:space="preserve"> </w:t>
      </w:r>
      <w:r>
        <w:t>companies</w:t>
      </w:r>
      <w:r w:rsidRPr="00BA2822">
        <w:t xml:space="preserve"> </w:t>
      </w:r>
      <w:r>
        <w:t>or</w:t>
      </w:r>
      <w:r w:rsidRPr="00BA2822">
        <w:t xml:space="preserve"> </w:t>
      </w:r>
      <w:r>
        <w:t>mixed</w:t>
      </w:r>
      <w:r w:rsidRPr="00BA2822">
        <w:t xml:space="preserve"> </w:t>
      </w:r>
      <w:r>
        <w:t>financial</w:t>
      </w:r>
      <w:r w:rsidRPr="00BA2822">
        <w:t xml:space="preserve"> </w:t>
      </w:r>
      <w:r>
        <w:t>holding companies and insurance third country branches that are within the</w:t>
      </w:r>
      <w:r w:rsidRPr="00BA2822">
        <w:t xml:space="preserve"> </w:t>
      </w:r>
      <w:r>
        <w:t>scope</w:t>
      </w:r>
      <w:r w:rsidRPr="00BA2822">
        <w:t xml:space="preserve"> </w:t>
      </w:r>
      <w:r>
        <w:t>of</w:t>
      </w:r>
      <w:r w:rsidRPr="00BA2822">
        <w:t xml:space="preserve"> </w:t>
      </w:r>
      <w:hyperlink w:anchor="_bookmark1" w:history="1">
        <w:r>
          <w:t>Guideline</w:t>
        </w:r>
        <w:r w:rsidRPr="00BA2822">
          <w:t xml:space="preserve"> </w:t>
        </w:r>
        <w:r>
          <w:t>2</w:t>
        </w:r>
        <w:r w:rsidRPr="00BA2822">
          <w:t xml:space="preserve"> </w:t>
        </w:r>
      </w:hyperlink>
      <w:r>
        <w:t>but</w:t>
      </w:r>
      <w:r w:rsidRPr="00BA2822">
        <w:t xml:space="preserve"> </w:t>
      </w:r>
      <w:r>
        <w:t>that,</w:t>
      </w:r>
      <w:r w:rsidRPr="00BA2822">
        <w:t xml:space="preserve"> </w:t>
      </w:r>
      <w:r>
        <w:t>at</w:t>
      </w:r>
      <w:r w:rsidRPr="00BA2822">
        <w:t xml:space="preserve"> </w:t>
      </w:r>
      <w:r>
        <w:t>the</w:t>
      </w:r>
      <w:r w:rsidRPr="00BA2822">
        <w:t xml:space="preserve"> </w:t>
      </w:r>
      <w:r>
        <w:t>end</w:t>
      </w:r>
      <w:r w:rsidRPr="00BA2822">
        <w:t xml:space="preserve"> </w:t>
      </w:r>
      <w:r>
        <w:t>of</w:t>
      </w:r>
      <w:r w:rsidRPr="00BA2822">
        <w:t xml:space="preserve"> </w:t>
      </w:r>
      <w:r>
        <w:t>a</w:t>
      </w:r>
      <w:r w:rsidRPr="00BA2822">
        <w:t xml:space="preserve"> </w:t>
      </w:r>
      <w:r>
        <w:t>financial</w:t>
      </w:r>
      <w:r w:rsidRPr="00BA2822">
        <w:t xml:space="preserve"> </w:t>
      </w:r>
      <w:r>
        <w:t>year,</w:t>
      </w:r>
      <w:r w:rsidRPr="00BA2822">
        <w:t xml:space="preserve"> </w:t>
      </w:r>
      <w:r>
        <w:t>report</w:t>
      </w:r>
      <w:r w:rsidRPr="00BA2822">
        <w:t xml:space="preserve"> </w:t>
      </w:r>
      <w:r>
        <w:t>total</w:t>
      </w:r>
      <w:r w:rsidRPr="00BA2822">
        <w:t xml:space="preserve"> </w:t>
      </w:r>
      <w:r>
        <w:t>assets</w:t>
      </w:r>
      <w:r w:rsidRPr="00BA2822">
        <w:t xml:space="preserve"> </w:t>
      </w:r>
      <w:r>
        <w:t xml:space="preserve">in the Solvency II balance sheet of less than EUR </w:t>
      </w:r>
      <w:del w:id="184" w:author="Author">
        <w:r w:rsidDel="00D426AB">
          <w:delText>11</w:delText>
        </w:r>
      </w:del>
      <w:ins w:id="185" w:author="Author">
        <w:r w:rsidR="00D426AB">
          <w:t>19</w:t>
        </w:r>
      </w:ins>
      <w:r>
        <w:t xml:space="preserve"> bn or the equivalent in the</w:t>
      </w:r>
      <w:r w:rsidRPr="00BA2822">
        <w:t xml:space="preserve"> </w:t>
      </w:r>
      <w:r>
        <w:t xml:space="preserve">national currency, should no longer submit to the </w:t>
      </w:r>
      <w:del w:id="186" w:author="Author">
        <w:r w:rsidDel="00670CC8">
          <w:delText xml:space="preserve">national </w:delText>
        </w:r>
      </w:del>
      <w:r>
        <w:t>supervisory authority</w:t>
      </w:r>
      <w:r w:rsidRPr="00BA2822">
        <w:t xml:space="preserve"> </w:t>
      </w:r>
      <w:r>
        <w:t xml:space="preserve">the set of quantitative information identified in </w:t>
      </w:r>
      <w:del w:id="187" w:author="Author">
        <w:r w:rsidDel="00B74AE9">
          <w:fldChar w:fldCharType="begin"/>
        </w:r>
        <w:r w:rsidDel="00B74AE9">
          <w:delInstrText>HYPERLINK \l "_bookmark10"</w:delInstrText>
        </w:r>
        <w:r w:rsidDel="00B74AE9">
          <w:fldChar w:fldCharType="separate"/>
        </w:r>
        <w:r w:rsidDel="00B74AE9">
          <w:delText>Guideline 10</w:delText>
        </w:r>
        <w:r w:rsidDel="00B74AE9">
          <w:fldChar w:fldCharType="end"/>
        </w:r>
        <w:r w:rsidDel="00B74AE9">
          <w:delText xml:space="preserve"> </w:delText>
        </w:r>
      </w:del>
      <w:ins w:id="188" w:author="Author">
        <w:r w:rsidR="00B74AE9">
          <w:fldChar w:fldCharType="begin"/>
        </w:r>
        <w:r w:rsidR="00B74AE9">
          <w:instrText>HYPERLINK \l "_bookmark10"</w:instrText>
        </w:r>
        <w:r w:rsidR="00B74AE9">
          <w:fldChar w:fldCharType="separate"/>
        </w:r>
        <w:r w:rsidR="00B74AE9">
          <w:t>Guideline 9</w:t>
        </w:r>
        <w:r w:rsidR="00B74AE9">
          <w:fldChar w:fldCharType="end"/>
        </w:r>
        <w:r w:rsidR="00B74AE9">
          <w:t xml:space="preserve"> </w:t>
        </w:r>
      </w:ins>
      <w:r>
        <w:t xml:space="preserve">and </w:t>
      </w:r>
      <w:r>
        <w:fldChar w:fldCharType="begin"/>
      </w:r>
      <w:r>
        <w:instrText>HYPERLINK \l "_bookmark11"</w:instrText>
      </w:r>
      <w:r>
        <w:fldChar w:fldCharType="separate"/>
      </w:r>
      <w:r>
        <w:t>Guideline 1</w:t>
      </w:r>
      <w:del w:id="189" w:author="Author">
        <w:r w:rsidDel="00B74AE9">
          <w:delText>1</w:delText>
        </w:r>
      </w:del>
      <w:ins w:id="190" w:author="Author">
        <w:r w:rsidR="00B74AE9">
          <w:t>0</w:t>
        </w:r>
      </w:ins>
      <w:r>
        <w:t xml:space="preserve"> </w:t>
      </w:r>
      <w:r>
        <w:fldChar w:fldCharType="end"/>
      </w:r>
      <w:r w:rsidRPr="00BA2822">
        <w:t xml:space="preserve"> </w:t>
      </w:r>
      <w:r>
        <w:t>for</w:t>
      </w:r>
      <w:r w:rsidRPr="00BA2822">
        <w:t xml:space="preserve"> </w:t>
      </w:r>
      <w:r>
        <w:t>insurance</w:t>
      </w:r>
      <w:r w:rsidRPr="00BA2822">
        <w:t xml:space="preserve"> </w:t>
      </w:r>
      <w:r>
        <w:t>and</w:t>
      </w:r>
      <w:r w:rsidRPr="00BA2822">
        <w:t xml:space="preserve"> </w:t>
      </w:r>
      <w:r>
        <w:t>reinsurance</w:t>
      </w:r>
      <w:r w:rsidRPr="00BA2822">
        <w:t xml:space="preserve"> </w:t>
      </w:r>
      <w:r>
        <w:t>groups</w:t>
      </w:r>
      <w:r w:rsidRPr="00BA2822">
        <w:t xml:space="preserve"> </w:t>
      </w:r>
      <w:r>
        <w:t>and</w:t>
      </w:r>
      <w:r w:rsidRPr="00BA2822">
        <w:t xml:space="preserve"> </w:t>
      </w:r>
      <w:r>
        <w:t>in</w:t>
      </w:r>
      <w:r w:rsidRPr="00BA2822">
        <w:t xml:space="preserve"> </w:t>
      </w:r>
      <w:hyperlink w:anchor="_bookmark13" w:history="1">
        <w:r>
          <w:t>Guideline</w:t>
        </w:r>
        <w:r w:rsidRPr="00BA2822">
          <w:t xml:space="preserve"> </w:t>
        </w:r>
        <w:r>
          <w:t>1</w:t>
        </w:r>
      </w:hyperlink>
      <w:del w:id="191" w:author="Author">
        <w:r w:rsidDel="00B74AE9">
          <w:delText>2</w:delText>
        </w:r>
      </w:del>
      <w:ins w:id="192" w:author="Author">
        <w:r w:rsidR="00B74AE9">
          <w:t>1</w:t>
        </w:r>
      </w:ins>
      <w:r>
        <w:t xml:space="preserve"> and</w:t>
      </w:r>
      <w:r w:rsidRPr="00BA2822">
        <w:t xml:space="preserve"> </w:t>
      </w:r>
      <w:r>
        <w:fldChar w:fldCharType="begin"/>
      </w:r>
      <w:r>
        <w:instrText>HYPERLINK \l "_bookmark14"</w:instrText>
      </w:r>
      <w:r>
        <w:fldChar w:fldCharType="separate"/>
      </w:r>
      <w:r>
        <w:t>Guideline 1</w:t>
      </w:r>
      <w:del w:id="193" w:author="Author">
        <w:r w:rsidDel="00B74AE9">
          <w:delText>3</w:delText>
        </w:r>
      </w:del>
      <w:r>
        <w:fldChar w:fldCharType="end"/>
      </w:r>
      <w:ins w:id="194" w:author="Author">
        <w:r w:rsidR="00B74AE9">
          <w:t>2</w:t>
        </w:r>
      </w:ins>
      <w:r>
        <w:t xml:space="preserve"> for insurance and reinsurance undertakings and</w:t>
      </w:r>
      <w:r w:rsidRPr="00BA2822">
        <w:t xml:space="preserve"> </w:t>
      </w:r>
      <w:r>
        <w:t>insurance third country branches starting from the first quarter of the following</w:t>
      </w:r>
      <w:r w:rsidRPr="00BA2822">
        <w:t xml:space="preserve"> </w:t>
      </w:r>
      <w:r>
        <w:t>financial</w:t>
      </w:r>
      <w:r w:rsidRPr="00BA2822">
        <w:t xml:space="preserve"> </w:t>
      </w:r>
      <w:r>
        <w:t>year.</w:t>
      </w:r>
    </w:p>
    <w:p w14:paraId="3A813C54" w14:textId="3F4EE60A" w:rsidR="008B4C13" w:rsidRDefault="008B4C13" w:rsidP="00F25A0B">
      <w:pPr>
        <w:pStyle w:val="ListParagraph"/>
        <w:numPr>
          <w:ilvl w:val="1"/>
          <w:numId w:val="13"/>
        </w:numPr>
        <w:ind w:left="709" w:hanging="567"/>
        <w:jc w:val="both"/>
      </w:pPr>
      <w:r>
        <w:t>Insurance</w:t>
      </w:r>
      <w:r w:rsidRPr="00BA2822">
        <w:t xml:space="preserve"> </w:t>
      </w:r>
      <w:r>
        <w:t>and</w:t>
      </w:r>
      <w:r w:rsidRPr="00BA2822">
        <w:t xml:space="preserve"> </w:t>
      </w:r>
      <w:r>
        <w:t>reinsurance</w:t>
      </w:r>
      <w:r w:rsidRPr="00BA2822">
        <w:t xml:space="preserve"> </w:t>
      </w:r>
      <w:r>
        <w:t>undertakings,</w:t>
      </w:r>
      <w:r w:rsidRPr="00BA2822">
        <w:t xml:space="preserve"> </w:t>
      </w:r>
      <w:r>
        <w:t>participating</w:t>
      </w:r>
      <w:r w:rsidRPr="00BA2822">
        <w:t xml:space="preserve"> </w:t>
      </w:r>
      <w:r>
        <w:t>insurance</w:t>
      </w:r>
      <w:r w:rsidRPr="00BA2822">
        <w:t xml:space="preserve"> </w:t>
      </w:r>
      <w:r>
        <w:t>and</w:t>
      </w:r>
      <w:r w:rsidRPr="00BA2822">
        <w:t xml:space="preserve"> </w:t>
      </w:r>
      <w:r>
        <w:t>reinsurance</w:t>
      </w:r>
      <w:r w:rsidRPr="00BA2822">
        <w:t xml:space="preserve"> </w:t>
      </w:r>
      <w:r>
        <w:t>undertakings,</w:t>
      </w:r>
      <w:r w:rsidRPr="00BA2822">
        <w:t xml:space="preserve"> </w:t>
      </w:r>
      <w:r>
        <w:t>insurance</w:t>
      </w:r>
      <w:r w:rsidRPr="00BA2822">
        <w:t xml:space="preserve"> </w:t>
      </w:r>
      <w:r>
        <w:t>holding</w:t>
      </w:r>
      <w:r w:rsidRPr="00BA2822">
        <w:t xml:space="preserve"> </w:t>
      </w:r>
      <w:r>
        <w:t>companies</w:t>
      </w:r>
      <w:r w:rsidRPr="00BA2822">
        <w:t xml:space="preserve"> </w:t>
      </w:r>
      <w:r>
        <w:t>or</w:t>
      </w:r>
      <w:r w:rsidRPr="00BA2822">
        <w:t xml:space="preserve"> </w:t>
      </w:r>
      <w:r>
        <w:t>mixed</w:t>
      </w:r>
      <w:r w:rsidRPr="00BA2822">
        <w:t xml:space="preserve"> </w:t>
      </w:r>
      <w:r>
        <w:t>financial</w:t>
      </w:r>
      <w:r w:rsidRPr="00BA2822">
        <w:t xml:space="preserve"> </w:t>
      </w:r>
      <w:r>
        <w:t>holding companies and insurance third country branches that are within the</w:t>
      </w:r>
      <w:r w:rsidRPr="00BA2822">
        <w:t xml:space="preserve"> </w:t>
      </w:r>
      <w:r>
        <w:t xml:space="preserve">scope of </w:t>
      </w:r>
      <w:hyperlink w:anchor="_bookmark1" w:history="1">
        <w:r>
          <w:t>Guideline 2</w:t>
        </w:r>
      </w:hyperlink>
      <w:r>
        <w:t xml:space="preserve"> but that, at the end of two consecutive financial years,</w:t>
      </w:r>
      <w:r w:rsidRPr="00BA2822">
        <w:t xml:space="preserve"> </w:t>
      </w:r>
      <w:r>
        <w:t xml:space="preserve">report total assets in the Solvency II balance sheet of between EUR </w:t>
      </w:r>
      <w:ins w:id="195" w:author="Author">
        <w:r w:rsidR="00D426AB">
          <w:t>19</w:t>
        </w:r>
      </w:ins>
      <w:del w:id="196" w:author="Author">
        <w:r w:rsidDel="00D426AB">
          <w:delText>11</w:delText>
        </w:r>
      </w:del>
      <w:r>
        <w:t xml:space="preserve"> bn and</w:t>
      </w:r>
      <w:r w:rsidRPr="00BA2822">
        <w:t xml:space="preserve"> </w:t>
      </w:r>
      <w:r>
        <w:t>EUR</w:t>
      </w:r>
      <w:r w:rsidRPr="00BA2822">
        <w:t xml:space="preserve"> </w:t>
      </w:r>
      <w:del w:id="197" w:author="Author">
        <w:r w:rsidDel="00D426AB">
          <w:delText>1</w:delText>
        </w:r>
      </w:del>
      <w:r>
        <w:t>2</w:t>
      </w:r>
      <w:ins w:id="198" w:author="Author">
        <w:r w:rsidR="00D426AB">
          <w:t>0</w:t>
        </w:r>
      </w:ins>
      <w:r w:rsidRPr="00BA2822">
        <w:t xml:space="preserve"> </w:t>
      </w:r>
      <w:r>
        <w:t>bn</w:t>
      </w:r>
      <w:r w:rsidRPr="00BA2822">
        <w:t xml:space="preserve"> </w:t>
      </w:r>
      <w:r>
        <w:t>or</w:t>
      </w:r>
      <w:r w:rsidRPr="00BA2822">
        <w:t xml:space="preserve"> </w:t>
      </w:r>
      <w:r>
        <w:t>the</w:t>
      </w:r>
      <w:r w:rsidRPr="00BA2822">
        <w:t xml:space="preserve"> </w:t>
      </w:r>
      <w:r>
        <w:t>equivalent</w:t>
      </w:r>
      <w:r w:rsidRPr="00BA2822">
        <w:t xml:space="preserve"> </w:t>
      </w:r>
      <w:r>
        <w:t>in</w:t>
      </w:r>
      <w:r w:rsidRPr="00BA2822">
        <w:t xml:space="preserve"> </w:t>
      </w:r>
      <w:r>
        <w:t>the</w:t>
      </w:r>
      <w:r w:rsidRPr="00BA2822">
        <w:t xml:space="preserve"> </w:t>
      </w:r>
      <w:r>
        <w:t>national</w:t>
      </w:r>
      <w:r w:rsidRPr="00BA2822">
        <w:t xml:space="preserve"> </w:t>
      </w:r>
      <w:r>
        <w:t>currency,</w:t>
      </w:r>
      <w:r w:rsidRPr="00BA2822">
        <w:t xml:space="preserve"> </w:t>
      </w:r>
      <w:r>
        <w:t>should</w:t>
      </w:r>
      <w:r w:rsidRPr="00BA2822">
        <w:t xml:space="preserve"> </w:t>
      </w:r>
      <w:r>
        <w:t>no</w:t>
      </w:r>
      <w:r w:rsidRPr="00BA2822">
        <w:t xml:space="preserve"> </w:t>
      </w:r>
      <w:r>
        <w:t>longer</w:t>
      </w:r>
      <w:r w:rsidRPr="00BA2822">
        <w:t xml:space="preserve"> </w:t>
      </w:r>
      <w:r>
        <w:t>submit</w:t>
      </w:r>
      <w:r w:rsidRPr="00BA2822">
        <w:t xml:space="preserve"> </w:t>
      </w:r>
      <w:r>
        <w:t>to</w:t>
      </w:r>
      <w:r w:rsidRPr="00BA2822">
        <w:t xml:space="preserve"> </w:t>
      </w:r>
      <w:r>
        <w:t>the</w:t>
      </w:r>
      <w:r w:rsidRPr="00BA2822">
        <w:t xml:space="preserve"> </w:t>
      </w:r>
      <w:del w:id="199" w:author="Author">
        <w:r w:rsidDel="00670CC8">
          <w:delText>national</w:delText>
        </w:r>
        <w:r w:rsidRPr="00BA2822" w:rsidDel="00670CC8">
          <w:delText xml:space="preserve"> </w:delText>
        </w:r>
      </w:del>
      <w:r>
        <w:t>supervisory</w:t>
      </w:r>
      <w:r w:rsidRPr="00BA2822">
        <w:t xml:space="preserve"> </w:t>
      </w:r>
      <w:r>
        <w:t>authority</w:t>
      </w:r>
      <w:r w:rsidRPr="00BA2822">
        <w:t xml:space="preserve"> </w:t>
      </w:r>
      <w:r>
        <w:t>the</w:t>
      </w:r>
      <w:r w:rsidRPr="00BA2822">
        <w:t xml:space="preserve"> </w:t>
      </w:r>
      <w:r>
        <w:t>set</w:t>
      </w:r>
      <w:r w:rsidRPr="00BA2822">
        <w:t xml:space="preserve"> </w:t>
      </w:r>
      <w:r>
        <w:t>of</w:t>
      </w:r>
      <w:r w:rsidRPr="00BA2822">
        <w:t xml:space="preserve"> </w:t>
      </w:r>
      <w:r>
        <w:t>quantitative</w:t>
      </w:r>
      <w:r w:rsidRPr="00BA2822">
        <w:t xml:space="preserve"> </w:t>
      </w:r>
      <w:r>
        <w:t>information</w:t>
      </w:r>
      <w:r w:rsidRPr="00BA2822">
        <w:t xml:space="preserve"> </w:t>
      </w:r>
      <w:r>
        <w:t xml:space="preserve">identified in </w:t>
      </w:r>
      <w:del w:id="200" w:author="Author">
        <w:r w:rsidDel="00B74AE9">
          <w:fldChar w:fldCharType="begin"/>
        </w:r>
        <w:r w:rsidDel="00B74AE9">
          <w:delInstrText>HYPERLINK \l "_bookmark10"</w:delInstrText>
        </w:r>
        <w:r w:rsidDel="00B74AE9">
          <w:fldChar w:fldCharType="separate"/>
        </w:r>
        <w:r w:rsidDel="00B74AE9">
          <w:delText>Guideline 10</w:delText>
        </w:r>
        <w:r w:rsidDel="00B74AE9">
          <w:fldChar w:fldCharType="end"/>
        </w:r>
        <w:r w:rsidDel="00B74AE9">
          <w:delText xml:space="preserve"> </w:delText>
        </w:r>
      </w:del>
      <w:ins w:id="201" w:author="Author">
        <w:r w:rsidR="00B74AE9">
          <w:fldChar w:fldCharType="begin"/>
        </w:r>
        <w:r w:rsidR="00B74AE9">
          <w:instrText>HYPERLINK \l "_bookmark10"</w:instrText>
        </w:r>
        <w:r w:rsidR="00B74AE9">
          <w:fldChar w:fldCharType="separate"/>
        </w:r>
        <w:r w:rsidR="00B74AE9">
          <w:t>Guideline 9</w:t>
        </w:r>
        <w:r w:rsidR="00B74AE9">
          <w:fldChar w:fldCharType="end"/>
        </w:r>
        <w:r w:rsidR="00B74AE9">
          <w:t xml:space="preserve"> </w:t>
        </w:r>
      </w:ins>
      <w:r>
        <w:t xml:space="preserve">and </w:t>
      </w:r>
      <w:r>
        <w:fldChar w:fldCharType="begin"/>
      </w:r>
      <w:r>
        <w:instrText>HYPERLINK \l "_bookmark11"</w:instrText>
      </w:r>
      <w:r>
        <w:fldChar w:fldCharType="separate"/>
      </w:r>
      <w:r>
        <w:t>Guideline 1</w:t>
      </w:r>
      <w:del w:id="202" w:author="Author">
        <w:r w:rsidDel="00B74AE9">
          <w:delText>1</w:delText>
        </w:r>
      </w:del>
      <w:r>
        <w:fldChar w:fldCharType="end"/>
      </w:r>
      <w:ins w:id="203" w:author="Author">
        <w:r w:rsidR="00B74AE9">
          <w:fldChar w:fldCharType="begin"/>
        </w:r>
        <w:r w:rsidR="00B74AE9">
          <w:instrText>HYPERLINK \l "_bookmark11"</w:instrText>
        </w:r>
        <w:r w:rsidR="00B74AE9">
          <w:fldChar w:fldCharType="separate"/>
        </w:r>
        <w:r w:rsidR="00B74AE9">
          <w:t>0</w:t>
        </w:r>
        <w:r w:rsidR="00B74AE9">
          <w:fldChar w:fldCharType="end"/>
        </w:r>
      </w:ins>
      <w:r>
        <w:t xml:space="preserve"> for insurance and</w:t>
      </w:r>
      <w:r w:rsidRPr="00BA2822">
        <w:t xml:space="preserve"> </w:t>
      </w:r>
      <w:r>
        <w:t xml:space="preserve">reinsurance groups and in </w:t>
      </w:r>
      <w:hyperlink w:anchor="_bookmark13" w:history="1">
        <w:r>
          <w:t>Guideline 1</w:t>
        </w:r>
      </w:hyperlink>
      <w:del w:id="204" w:author="Author">
        <w:r w:rsidDel="00B74AE9">
          <w:delText>2</w:delText>
        </w:r>
      </w:del>
      <w:ins w:id="205" w:author="Author">
        <w:r w:rsidR="00B74AE9">
          <w:t>1</w:t>
        </w:r>
      </w:ins>
      <w:r>
        <w:t xml:space="preserve"> and Guideline 1</w:t>
      </w:r>
      <w:del w:id="206" w:author="Author">
        <w:r w:rsidDel="00B74AE9">
          <w:delText>3</w:delText>
        </w:r>
      </w:del>
      <w:ins w:id="207" w:author="Author">
        <w:r w:rsidR="00B74AE9">
          <w:t>2</w:t>
        </w:r>
      </w:ins>
      <w:r>
        <w:t xml:space="preserve"> for</w:t>
      </w:r>
      <w:r w:rsidRPr="00BA2822">
        <w:t xml:space="preserve"> </w:t>
      </w:r>
      <w:r>
        <w:t xml:space="preserve">insurance and reinsurance undertakings </w:t>
      </w:r>
      <w:r>
        <w:lastRenderedPageBreak/>
        <w:t>and insurance third country branches</w:t>
      </w:r>
      <w:r w:rsidRPr="00BA2822">
        <w:t xml:space="preserve"> </w:t>
      </w:r>
      <w:r>
        <w:t>starting</w:t>
      </w:r>
      <w:r w:rsidRPr="00BA2822">
        <w:t xml:space="preserve"> </w:t>
      </w:r>
      <w:r>
        <w:t>from</w:t>
      </w:r>
      <w:r w:rsidRPr="00BA2822">
        <w:t xml:space="preserve"> </w:t>
      </w:r>
      <w:r>
        <w:t>the first</w:t>
      </w:r>
      <w:r w:rsidRPr="00BA2822">
        <w:t xml:space="preserve"> </w:t>
      </w:r>
      <w:r>
        <w:t>quarter</w:t>
      </w:r>
      <w:r w:rsidRPr="00BA2822">
        <w:t xml:space="preserve"> </w:t>
      </w:r>
      <w:r>
        <w:t>of</w:t>
      </w:r>
      <w:r w:rsidRPr="00BA2822">
        <w:t xml:space="preserve"> </w:t>
      </w:r>
      <w:r>
        <w:t>the year</w:t>
      </w:r>
      <w:r w:rsidRPr="00BA2822">
        <w:t xml:space="preserve"> </w:t>
      </w:r>
      <w:r>
        <w:t>following</w:t>
      </w:r>
      <w:r w:rsidRPr="00BA2822">
        <w:t xml:space="preserve"> </w:t>
      </w:r>
      <w:r>
        <w:t>the</w:t>
      </w:r>
      <w:r w:rsidRPr="00BA2822">
        <w:t xml:space="preserve"> </w:t>
      </w:r>
      <w:r>
        <w:t>second</w:t>
      </w:r>
      <w:r w:rsidRPr="00BA2822">
        <w:t xml:space="preserve"> </w:t>
      </w:r>
      <w:r>
        <w:t>financial</w:t>
      </w:r>
      <w:r w:rsidRPr="00BA2822">
        <w:t xml:space="preserve"> </w:t>
      </w:r>
      <w:r>
        <w:t>year.</w:t>
      </w:r>
    </w:p>
    <w:p w14:paraId="57A23662" w14:textId="5DC9EAA0" w:rsidR="008B4C13" w:rsidRPr="00A379D5" w:rsidRDefault="008B4C13" w:rsidP="000832AD">
      <w:pPr>
        <w:pStyle w:val="Headingnumbered3"/>
        <w:numPr>
          <w:ilvl w:val="0"/>
          <w:numId w:val="0"/>
        </w:numPr>
        <w:rPr>
          <w:b/>
          <w:bCs w:val="0"/>
          <w:caps w:val="0"/>
          <w:lang w:val="en-GB"/>
        </w:rPr>
      </w:pPr>
      <w:bookmarkStart w:id="208" w:name="_Toc173163554"/>
      <w:r w:rsidRPr="00A379D5">
        <w:rPr>
          <w:b/>
          <w:bCs w:val="0"/>
          <w:caps w:val="0"/>
          <w:lang w:val="en-GB"/>
        </w:rPr>
        <w:t xml:space="preserve">Guideline </w:t>
      </w:r>
      <w:del w:id="209" w:author="Author">
        <w:r w:rsidRPr="00A379D5" w:rsidDel="00C9258A">
          <w:rPr>
            <w:b/>
            <w:bCs w:val="0"/>
            <w:caps w:val="0"/>
            <w:lang w:val="en-GB"/>
          </w:rPr>
          <w:delText xml:space="preserve">6 </w:delText>
        </w:r>
      </w:del>
      <w:ins w:id="210" w:author="Author">
        <w:r w:rsidR="00C9258A">
          <w:rPr>
            <w:b/>
            <w:bCs w:val="0"/>
            <w:caps w:val="0"/>
            <w:lang w:val="en-GB"/>
          </w:rPr>
          <w:t>5</w:t>
        </w:r>
        <w:r w:rsidR="00C9258A" w:rsidRPr="00A379D5">
          <w:rPr>
            <w:b/>
            <w:bCs w:val="0"/>
            <w:caps w:val="0"/>
            <w:lang w:val="en-GB"/>
          </w:rPr>
          <w:t xml:space="preserve"> </w:t>
        </w:r>
      </w:ins>
      <w:r w:rsidRPr="00A379D5">
        <w:rPr>
          <w:b/>
          <w:bCs w:val="0"/>
          <w:caps w:val="0"/>
          <w:lang w:val="en-GB"/>
        </w:rPr>
        <w:t xml:space="preserve">- </w:t>
      </w:r>
      <w:bookmarkStart w:id="211" w:name="_Hlk162014440"/>
      <w:r w:rsidRPr="00A379D5">
        <w:rPr>
          <w:b/>
          <w:bCs w:val="0"/>
          <w:caps w:val="0"/>
          <w:lang w:val="en-GB"/>
        </w:rPr>
        <w:t xml:space="preserve">Notification by </w:t>
      </w:r>
      <w:del w:id="212" w:author="Author">
        <w:r w:rsidRPr="00A379D5" w:rsidDel="00670CC8">
          <w:rPr>
            <w:b/>
            <w:bCs w:val="0"/>
            <w:caps w:val="0"/>
            <w:lang w:val="en-GB"/>
          </w:rPr>
          <w:delText xml:space="preserve">national </w:delText>
        </w:r>
      </w:del>
      <w:r w:rsidRPr="00A379D5">
        <w:rPr>
          <w:b/>
          <w:bCs w:val="0"/>
          <w:caps w:val="0"/>
          <w:lang w:val="en-GB"/>
        </w:rPr>
        <w:t>supervisory authorities to EIOPA</w:t>
      </w:r>
      <w:bookmarkEnd w:id="208"/>
    </w:p>
    <w:p w14:paraId="66F39199" w14:textId="0F3B0CA2" w:rsidR="008B4C13" w:rsidRDefault="00670CC8" w:rsidP="00F25A0B">
      <w:pPr>
        <w:pStyle w:val="ListParagraph"/>
        <w:numPr>
          <w:ilvl w:val="1"/>
          <w:numId w:val="13"/>
        </w:numPr>
        <w:ind w:left="709" w:hanging="567"/>
        <w:jc w:val="both"/>
      </w:pPr>
      <w:bookmarkStart w:id="213" w:name="_Hlk162014448"/>
      <w:bookmarkEnd w:id="211"/>
      <w:ins w:id="214" w:author="Author">
        <w:r>
          <w:t>S</w:t>
        </w:r>
      </w:ins>
      <w:del w:id="215" w:author="Author">
        <w:r w:rsidR="008B4C13" w:rsidDel="00670CC8">
          <w:delText>National</w:delText>
        </w:r>
        <w:r w:rsidR="008B4C13" w:rsidRPr="000832AD" w:rsidDel="00670CC8">
          <w:delText xml:space="preserve"> </w:delText>
        </w:r>
        <w:r w:rsidR="008B4C13" w:rsidDel="00670CC8">
          <w:delText>s</w:delText>
        </w:r>
      </w:del>
      <w:r w:rsidR="008B4C13">
        <w:t>upervisory</w:t>
      </w:r>
      <w:r w:rsidR="008B4C13" w:rsidRPr="000832AD">
        <w:t xml:space="preserve"> </w:t>
      </w:r>
      <w:r w:rsidR="008B4C13">
        <w:t>authorities</w:t>
      </w:r>
      <w:r w:rsidR="008B4C13" w:rsidRPr="000832AD">
        <w:t xml:space="preserve"> </w:t>
      </w:r>
      <w:r w:rsidR="008B4C13">
        <w:t>should</w:t>
      </w:r>
      <w:r w:rsidR="008B4C13" w:rsidRPr="000832AD">
        <w:t xml:space="preserve"> </w:t>
      </w:r>
      <w:r w:rsidR="008B4C13">
        <w:t>annually</w:t>
      </w:r>
      <w:r w:rsidR="008B4C13" w:rsidRPr="000832AD">
        <w:t xml:space="preserve"> </w:t>
      </w:r>
      <w:r w:rsidR="008B4C13">
        <w:t>report</w:t>
      </w:r>
      <w:r w:rsidR="008B4C13" w:rsidRPr="000832AD">
        <w:t xml:space="preserve"> </w:t>
      </w:r>
      <w:r w:rsidR="008B4C13">
        <w:t>to</w:t>
      </w:r>
      <w:r w:rsidR="008B4C13" w:rsidRPr="000832AD">
        <w:t xml:space="preserve"> </w:t>
      </w:r>
      <w:r w:rsidR="008B4C13">
        <w:t>EIOPA</w:t>
      </w:r>
      <w:r w:rsidR="008B4C13" w:rsidRPr="000832AD">
        <w:t xml:space="preserve"> </w:t>
      </w:r>
      <w:r w:rsidR="008B4C13">
        <w:t>the</w:t>
      </w:r>
      <w:r w:rsidR="008B4C13" w:rsidRPr="000832AD">
        <w:t xml:space="preserve"> </w:t>
      </w:r>
      <w:r w:rsidR="008B4C13">
        <w:t>legal name,</w:t>
      </w:r>
      <w:r w:rsidR="008B4C13" w:rsidRPr="000832AD">
        <w:t xml:space="preserve"> </w:t>
      </w:r>
      <w:r w:rsidR="008B4C13">
        <w:t>the</w:t>
      </w:r>
      <w:r w:rsidR="008B4C13" w:rsidRPr="000832AD">
        <w:t xml:space="preserve"> </w:t>
      </w:r>
      <w:r w:rsidR="008B4C13">
        <w:t>identification</w:t>
      </w:r>
      <w:r w:rsidR="008B4C13" w:rsidRPr="000832AD">
        <w:t xml:space="preserve"> </w:t>
      </w:r>
      <w:r w:rsidR="008B4C13">
        <w:t>code</w:t>
      </w:r>
      <w:r w:rsidR="008B4C13" w:rsidRPr="000832AD">
        <w:t xml:space="preserve"> </w:t>
      </w:r>
      <w:r w:rsidR="008B4C13">
        <w:t>used</w:t>
      </w:r>
      <w:r w:rsidR="008B4C13" w:rsidRPr="000832AD">
        <w:t xml:space="preserve"> </w:t>
      </w:r>
      <w:r w:rsidR="008B4C13">
        <w:t>in</w:t>
      </w:r>
      <w:r w:rsidR="008B4C13" w:rsidRPr="000832AD">
        <w:t xml:space="preserve"> </w:t>
      </w:r>
      <w:r w:rsidR="008B4C13">
        <w:t>the</w:t>
      </w:r>
      <w:r w:rsidR="008B4C13" w:rsidRPr="000832AD">
        <w:t xml:space="preserve"> </w:t>
      </w:r>
      <w:r w:rsidR="008B4C13">
        <w:t>local</w:t>
      </w:r>
      <w:r w:rsidR="008B4C13" w:rsidRPr="000832AD">
        <w:t xml:space="preserve"> </w:t>
      </w:r>
      <w:r w:rsidR="008B4C13">
        <w:t>market,</w:t>
      </w:r>
      <w:r w:rsidR="008B4C13" w:rsidRPr="000832AD">
        <w:t xml:space="preserve"> </w:t>
      </w:r>
      <w:r w:rsidR="008B4C13">
        <w:t>attributed</w:t>
      </w:r>
      <w:r w:rsidR="008B4C13" w:rsidRPr="000832AD">
        <w:t xml:space="preserve"> </w:t>
      </w:r>
      <w:r w:rsidR="008B4C13">
        <w:t>by</w:t>
      </w:r>
      <w:r w:rsidR="008B4C13" w:rsidRPr="000832AD">
        <w:t xml:space="preserve"> </w:t>
      </w:r>
      <w:r w:rsidR="008B4C13">
        <w:t>the</w:t>
      </w:r>
      <w:r w:rsidR="008B4C13" w:rsidRPr="000832AD">
        <w:t xml:space="preserve"> </w:t>
      </w:r>
      <w:del w:id="216" w:author="Author">
        <w:r w:rsidR="008B4C13" w:rsidDel="00897179">
          <w:delText xml:space="preserve">undertaking's competent </w:delText>
        </w:r>
      </w:del>
      <w:r w:rsidR="008B4C13">
        <w:t>supervisory authority, and the Legal</w:t>
      </w:r>
      <w:r w:rsidR="008B4C13" w:rsidRPr="000832AD">
        <w:t xml:space="preserve"> </w:t>
      </w:r>
      <w:r w:rsidR="008B4C13">
        <w:t>Entity Identifier (LEI)</w:t>
      </w:r>
      <w:r w:rsidR="008B4C13" w:rsidRPr="000832AD">
        <w:t xml:space="preserve"> </w:t>
      </w:r>
      <w:r w:rsidR="008B4C13">
        <w:t>of the</w:t>
      </w:r>
      <w:r w:rsidR="008B4C13" w:rsidRPr="000832AD">
        <w:t xml:space="preserve"> </w:t>
      </w:r>
      <w:r w:rsidR="008B4C13">
        <w:t>insurance and reinsurance undertakings, groups</w:t>
      </w:r>
      <w:r w:rsidR="008B4C13" w:rsidRPr="000832AD">
        <w:t xml:space="preserve"> </w:t>
      </w:r>
      <w:r w:rsidR="008B4C13">
        <w:t>and insurance third country branches which will report in accordance with the</w:t>
      </w:r>
      <w:r w:rsidR="008B4C13" w:rsidRPr="000832AD">
        <w:t xml:space="preserve"> </w:t>
      </w:r>
      <w:r w:rsidR="008B4C13">
        <w:t xml:space="preserve">EUR </w:t>
      </w:r>
      <w:del w:id="217" w:author="Author">
        <w:r w:rsidR="008B4C13" w:rsidDel="00D426AB">
          <w:delText>1</w:delText>
        </w:r>
      </w:del>
      <w:r w:rsidR="008B4C13">
        <w:t>2</w:t>
      </w:r>
      <w:ins w:id="218" w:author="Author">
        <w:r w:rsidR="00D426AB">
          <w:t>0</w:t>
        </w:r>
      </w:ins>
      <w:r w:rsidR="008B4C13">
        <w:t xml:space="preserve"> bn threshold given in </w:t>
      </w:r>
      <w:hyperlink w:anchor="_bookmark1" w:history="1">
        <w:r w:rsidR="008B4C13">
          <w:t>Guideline 2</w:t>
        </w:r>
      </w:hyperlink>
      <w:r w:rsidR="008B4C13">
        <w:t xml:space="preserve">, paragraph </w:t>
      </w:r>
      <w:del w:id="219" w:author="Author">
        <w:r w:rsidR="008B4C13" w:rsidDel="008C4912">
          <w:fldChar w:fldCharType="begin"/>
        </w:r>
        <w:r w:rsidR="008B4C13" w:rsidDel="008C4912">
          <w:delInstrText>HYPERLINK \l "_bookmark2"</w:delInstrText>
        </w:r>
        <w:r w:rsidR="008B4C13" w:rsidDel="008C4912">
          <w:fldChar w:fldCharType="separate"/>
        </w:r>
        <w:r w:rsidR="008B4C13" w:rsidDel="008C4912">
          <w:delText>1.18</w:delText>
        </w:r>
        <w:r w:rsidR="008B4C13" w:rsidDel="008C4912">
          <w:fldChar w:fldCharType="end"/>
        </w:r>
      </w:del>
      <w:ins w:id="220" w:author="Author">
        <w:r w:rsidR="008C4912">
          <w:fldChar w:fldCharType="begin"/>
        </w:r>
        <w:r w:rsidR="008C4912">
          <w:instrText>HYPERLINK \l "_bookmark2"</w:instrText>
        </w:r>
        <w:r w:rsidR="008C4912">
          <w:fldChar w:fldCharType="separate"/>
        </w:r>
        <w:r w:rsidR="008C4912">
          <w:t>20</w:t>
        </w:r>
        <w:r w:rsidR="008C4912">
          <w:fldChar w:fldCharType="end"/>
        </w:r>
      </w:ins>
      <w:r w:rsidR="008B4C13">
        <w:t>, a) or b) within three</w:t>
      </w:r>
      <w:r w:rsidR="008B4C13" w:rsidRPr="000832AD">
        <w:t xml:space="preserve"> </w:t>
      </w:r>
      <w:r w:rsidR="008B4C13">
        <w:t>weeks</w:t>
      </w:r>
      <w:r w:rsidR="008B4C13" w:rsidRPr="000832AD">
        <w:t xml:space="preserve"> </w:t>
      </w:r>
      <w:r w:rsidR="008B4C13">
        <w:t>of</w:t>
      </w:r>
      <w:r w:rsidR="008B4C13" w:rsidRPr="000832AD">
        <w:t xml:space="preserve"> </w:t>
      </w:r>
      <w:r w:rsidR="008B4C13">
        <w:t>the</w:t>
      </w:r>
      <w:r w:rsidR="008B4C13" w:rsidRPr="000832AD">
        <w:t xml:space="preserve"> </w:t>
      </w:r>
      <w:r w:rsidR="008B4C13">
        <w:t>receipt</w:t>
      </w:r>
      <w:r w:rsidR="008B4C13" w:rsidRPr="000832AD">
        <w:t xml:space="preserve"> </w:t>
      </w:r>
      <w:r w:rsidR="008B4C13">
        <w:t>of</w:t>
      </w:r>
      <w:r w:rsidR="008B4C13" w:rsidRPr="000832AD">
        <w:t xml:space="preserve"> </w:t>
      </w:r>
      <w:r w:rsidR="008B4C13">
        <w:t>the</w:t>
      </w:r>
      <w:r w:rsidR="008B4C13" w:rsidRPr="000832AD">
        <w:t xml:space="preserve"> </w:t>
      </w:r>
      <w:r w:rsidR="008B4C13">
        <w:t>end-of-year</w:t>
      </w:r>
      <w:r w:rsidR="008B4C13" w:rsidRPr="000832AD">
        <w:t xml:space="preserve"> </w:t>
      </w:r>
      <w:r w:rsidR="008B4C13">
        <w:t>data</w:t>
      </w:r>
      <w:r w:rsidR="008B4C13" w:rsidRPr="000832AD">
        <w:t xml:space="preserve"> </w:t>
      </w:r>
      <w:r w:rsidR="008B4C13">
        <w:t>submitted</w:t>
      </w:r>
      <w:r w:rsidR="008B4C13" w:rsidRPr="000832AD">
        <w:t xml:space="preserve"> </w:t>
      </w:r>
      <w:r w:rsidR="008B4C13">
        <w:t>by</w:t>
      </w:r>
      <w:r w:rsidR="008B4C13" w:rsidRPr="000832AD">
        <w:t xml:space="preserve"> </w:t>
      </w:r>
      <w:r w:rsidR="008B4C13">
        <w:t>insurance</w:t>
      </w:r>
      <w:r w:rsidR="008B4C13" w:rsidRPr="000832AD">
        <w:t xml:space="preserve"> </w:t>
      </w:r>
      <w:r w:rsidR="008B4C13">
        <w:t>and</w:t>
      </w:r>
      <w:r w:rsidR="008B4C13" w:rsidRPr="000832AD">
        <w:t xml:space="preserve"> </w:t>
      </w:r>
      <w:r w:rsidR="008B4C13">
        <w:t>reinsurance undertakings, insurance third country branches and groups under</w:t>
      </w:r>
      <w:r w:rsidR="008B4C13" w:rsidRPr="000832AD">
        <w:t xml:space="preserve"> </w:t>
      </w:r>
      <w:r w:rsidR="008B4C13">
        <w:t>the</w:t>
      </w:r>
      <w:r w:rsidR="008B4C13" w:rsidRPr="000832AD">
        <w:t xml:space="preserve"> </w:t>
      </w:r>
      <w:r w:rsidR="008B4C13">
        <w:t>regular</w:t>
      </w:r>
      <w:r w:rsidR="008B4C13" w:rsidRPr="000832AD">
        <w:t xml:space="preserve"> </w:t>
      </w:r>
      <w:r w:rsidR="008B4C13">
        <w:t>reporting</w:t>
      </w:r>
      <w:r w:rsidR="008B4C13" w:rsidRPr="000832AD">
        <w:t xml:space="preserve"> </w:t>
      </w:r>
      <w:r w:rsidR="008B4C13">
        <w:t>according</w:t>
      </w:r>
      <w:r w:rsidR="008B4C13" w:rsidRPr="000832AD">
        <w:t xml:space="preserve"> </w:t>
      </w:r>
      <w:r w:rsidR="008B4C13">
        <w:t>to</w:t>
      </w:r>
      <w:r w:rsidR="008B4C13" w:rsidRPr="000832AD">
        <w:t xml:space="preserve"> </w:t>
      </w:r>
      <w:ins w:id="221" w:author="Author">
        <w:r w:rsidR="00652EE2">
          <w:t xml:space="preserve">the </w:t>
        </w:r>
      </w:ins>
      <w:r w:rsidR="008B4C13">
        <w:t>Solvency</w:t>
      </w:r>
      <w:r w:rsidR="008B4C13" w:rsidRPr="000832AD">
        <w:t xml:space="preserve"> </w:t>
      </w:r>
      <w:r w:rsidR="008B4C13">
        <w:t>II</w:t>
      </w:r>
      <w:r w:rsidR="008B4C13" w:rsidRPr="000832AD">
        <w:t xml:space="preserve"> </w:t>
      </w:r>
      <w:r w:rsidR="008B4C13">
        <w:t>Directive.</w:t>
      </w:r>
    </w:p>
    <w:p w14:paraId="1E9991C5" w14:textId="29896C8B" w:rsidR="008B4C13" w:rsidRPr="00A379D5" w:rsidRDefault="008B4C13" w:rsidP="000832AD">
      <w:pPr>
        <w:pStyle w:val="Headingnumbered3"/>
        <w:numPr>
          <w:ilvl w:val="0"/>
          <w:numId w:val="0"/>
        </w:numPr>
        <w:rPr>
          <w:b/>
          <w:bCs w:val="0"/>
          <w:caps w:val="0"/>
          <w:lang w:val="en-GB"/>
        </w:rPr>
      </w:pPr>
      <w:bookmarkStart w:id="222" w:name="_Toc173163555"/>
      <w:bookmarkEnd w:id="213"/>
      <w:r w:rsidRPr="00A379D5">
        <w:rPr>
          <w:b/>
          <w:bCs w:val="0"/>
          <w:caps w:val="0"/>
          <w:lang w:val="en-GB"/>
        </w:rPr>
        <w:t xml:space="preserve">Guideline </w:t>
      </w:r>
      <w:del w:id="223" w:author="Author">
        <w:r w:rsidRPr="00A379D5" w:rsidDel="00C9258A">
          <w:rPr>
            <w:b/>
            <w:bCs w:val="0"/>
            <w:caps w:val="0"/>
            <w:lang w:val="en-GB"/>
          </w:rPr>
          <w:delText xml:space="preserve">7 </w:delText>
        </w:r>
      </w:del>
      <w:ins w:id="224" w:author="Author">
        <w:r w:rsidR="00C9258A">
          <w:rPr>
            <w:b/>
            <w:bCs w:val="0"/>
            <w:caps w:val="0"/>
            <w:lang w:val="en-GB"/>
          </w:rPr>
          <w:t>6</w:t>
        </w:r>
        <w:r w:rsidR="00C9258A" w:rsidRPr="00A379D5">
          <w:rPr>
            <w:b/>
            <w:bCs w:val="0"/>
            <w:caps w:val="0"/>
            <w:lang w:val="en-GB"/>
          </w:rPr>
          <w:t xml:space="preserve"> </w:t>
        </w:r>
      </w:ins>
      <w:r w:rsidRPr="00A379D5">
        <w:rPr>
          <w:b/>
          <w:bCs w:val="0"/>
          <w:caps w:val="0"/>
          <w:lang w:val="en-GB"/>
        </w:rPr>
        <w:t>- Best effort: Preparation of data</w:t>
      </w:r>
      <w:bookmarkEnd w:id="222"/>
    </w:p>
    <w:p w14:paraId="53FF3FB8" w14:textId="5C28E962" w:rsidR="008B4C13" w:rsidRDefault="008B4C13" w:rsidP="00F25A0B">
      <w:pPr>
        <w:pStyle w:val="ListParagraph"/>
        <w:numPr>
          <w:ilvl w:val="1"/>
          <w:numId w:val="13"/>
        </w:numPr>
        <w:ind w:left="709" w:hanging="567"/>
        <w:jc w:val="both"/>
      </w:pPr>
      <w:r>
        <w:t>Participating</w:t>
      </w:r>
      <w:r w:rsidRPr="000832AD">
        <w:t xml:space="preserve"> </w:t>
      </w:r>
      <w:r>
        <w:t>insurance</w:t>
      </w:r>
      <w:r w:rsidRPr="000832AD">
        <w:t xml:space="preserve"> </w:t>
      </w:r>
      <w:r>
        <w:t>and</w:t>
      </w:r>
      <w:r w:rsidRPr="000832AD">
        <w:t xml:space="preserve"> </w:t>
      </w:r>
      <w:r>
        <w:t>reinsurance</w:t>
      </w:r>
      <w:r w:rsidRPr="000832AD">
        <w:t xml:space="preserve"> </w:t>
      </w:r>
      <w:r>
        <w:t>undertakings,</w:t>
      </w:r>
      <w:r w:rsidRPr="000832AD">
        <w:t xml:space="preserve"> </w:t>
      </w:r>
      <w:r>
        <w:t>insurance</w:t>
      </w:r>
      <w:r w:rsidRPr="000832AD">
        <w:t xml:space="preserve"> </w:t>
      </w:r>
      <w:r>
        <w:t>holding</w:t>
      </w:r>
      <w:r w:rsidRPr="000832AD">
        <w:t xml:space="preserve"> </w:t>
      </w:r>
      <w:r>
        <w:t>companies or mixed financial holding companies should report the information</w:t>
      </w:r>
      <w:r w:rsidRPr="000832AD">
        <w:t xml:space="preserve"> </w:t>
      </w:r>
      <w:r>
        <w:t xml:space="preserve">defined in </w:t>
      </w:r>
      <w:del w:id="225" w:author="Author">
        <w:r w:rsidDel="00B74AE9">
          <w:fldChar w:fldCharType="begin"/>
        </w:r>
        <w:r w:rsidDel="00B74AE9">
          <w:delInstrText>HYPERLINK \l "_bookmark10"</w:delInstrText>
        </w:r>
        <w:r w:rsidDel="00B74AE9">
          <w:fldChar w:fldCharType="separate"/>
        </w:r>
        <w:r w:rsidDel="00B74AE9">
          <w:delText>Guideline 10</w:delText>
        </w:r>
        <w:r w:rsidDel="00B74AE9">
          <w:fldChar w:fldCharType="end"/>
        </w:r>
        <w:r w:rsidDel="00B74AE9">
          <w:delText xml:space="preserve"> </w:delText>
        </w:r>
      </w:del>
      <w:ins w:id="226" w:author="Author">
        <w:r w:rsidR="00B74AE9">
          <w:fldChar w:fldCharType="begin"/>
        </w:r>
        <w:r w:rsidR="00B74AE9">
          <w:instrText>HYPERLINK \l "_bookmark10"</w:instrText>
        </w:r>
        <w:r w:rsidR="00B74AE9">
          <w:fldChar w:fldCharType="separate"/>
        </w:r>
        <w:r w:rsidR="00B74AE9">
          <w:t>Guideline 9</w:t>
        </w:r>
        <w:r w:rsidR="00B74AE9">
          <w:fldChar w:fldCharType="end"/>
        </w:r>
        <w:r w:rsidR="00B74AE9">
          <w:t xml:space="preserve"> </w:t>
        </w:r>
      </w:ins>
      <w:r>
        <w:t xml:space="preserve">and </w:t>
      </w:r>
      <w:r>
        <w:fldChar w:fldCharType="begin"/>
      </w:r>
      <w:r>
        <w:instrText>HYPERLINK \l "_bookmark11"</w:instrText>
      </w:r>
      <w:r>
        <w:fldChar w:fldCharType="separate"/>
      </w:r>
      <w:r>
        <w:t>Guideline 1</w:t>
      </w:r>
      <w:ins w:id="227" w:author="Author">
        <w:r w:rsidR="00B74AE9">
          <w:t>0</w:t>
        </w:r>
      </w:ins>
      <w:del w:id="228" w:author="Author">
        <w:r w:rsidDel="00B74AE9">
          <w:delText>1</w:delText>
        </w:r>
      </w:del>
      <w:r>
        <w:t xml:space="preserve"> </w:t>
      </w:r>
      <w:r>
        <w:fldChar w:fldCharType="end"/>
      </w:r>
      <w:r>
        <w:t>on a best effort basis,</w:t>
      </w:r>
      <w:r w:rsidRPr="000832AD">
        <w:t xml:space="preserve"> </w:t>
      </w:r>
      <w:r>
        <w:t>balancing the effort required with the accuracy of the information provided, in</w:t>
      </w:r>
      <w:r w:rsidRPr="000832AD">
        <w:t xml:space="preserve"> </w:t>
      </w:r>
      <w:r>
        <w:t>line</w:t>
      </w:r>
      <w:r w:rsidRPr="000832AD">
        <w:t xml:space="preserve"> </w:t>
      </w:r>
      <w:r>
        <w:t>with paragraphs</w:t>
      </w:r>
      <w:r w:rsidRPr="000832AD">
        <w:t xml:space="preserve"> </w:t>
      </w:r>
      <w:del w:id="229" w:author="Author">
        <w:r w:rsidDel="000D4F15">
          <w:fldChar w:fldCharType="begin"/>
        </w:r>
        <w:r w:rsidDel="000D4F15">
          <w:delInstrText>HYPERLINK \l "_bookmark6"</w:delInstrText>
        </w:r>
        <w:r w:rsidDel="000D4F15">
          <w:fldChar w:fldCharType="separate"/>
        </w:r>
        <w:r w:rsidDel="000D4F15">
          <w:delText>1.32</w:delText>
        </w:r>
        <w:r w:rsidDel="000D4F15">
          <w:fldChar w:fldCharType="end"/>
        </w:r>
      </w:del>
      <w:ins w:id="230" w:author="Author">
        <w:r w:rsidR="000D4F15">
          <w:fldChar w:fldCharType="begin"/>
        </w:r>
        <w:r w:rsidR="000D4F15">
          <w:instrText>HYPERLINK \l "_bookmark6"</w:instrText>
        </w:r>
        <w:r w:rsidR="000D4F15">
          <w:fldChar w:fldCharType="separate"/>
        </w:r>
        <w:r w:rsidR="000D4F15">
          <w:t>30</w:t>
        </w:r>
        <w:r w:rsidR="000D4F15">
          <w:fldChar w:fldCharType="end"/>
        </w:r>
      </w:ins>
      <w:r>
        <w:t>,</w:t>
      </w:r>
      <w:r w:rsidRPr="000832AD">
        <w:t xml:space="preserve"> </w:t>
      </w:r>
      <w:del w:id="231" w:author="Author">
        <w:r w:rsidDel="000D4F15">
          <w:fldChar w:fldCharType="begin"/>
        </w:r>
        <w:r w:rsidDel="000D4F15">
          <w:delInstrText>HYPERLINK \l "_bookmark7"</w:delInstrText>
        </w:r>
        <w:r w:rsidDel="000D4F15">
          <w:fldChar w:fldCharType="separate"/>
        </w:r>
        <w:r w:rsidDel="000D4F15">
          <w:delText>1.33</w:delText>
        </w:r>
        <w:r w:rsidRPr="000832AD" w:rsidDel="000D4F15">
          <w:delText xml:space="preserve"> </w:delText>
        </w:r>
        <w:r w:rsidDel="000D4F15">
          <w:fldChar w:fldCharType="end"/>
        </w:r>
      </w:del>
      <w:ins w:id="232" w:author="Author">
        <w:r w:rsidR="000D4F15">
          <w:fldChar w:fldCharType="begin"/>
        </w:r>
        <w:r w:rsidR="000D4F15">
          <w:instrText>HYPERLINK \l "_bookmark7"</w:instrText>
        </w:r>
        <w:r w:rsidR="000D4F15">
          <w:fldChar w:fldCharType="separate"/>
        </w:r>
        <w:r w:rsidR="000D4F15">
          <w:t>31</w:t>
        </w:r>
        <w:r w:rsidR="000D4F15" w:rsidRPr="000832AD">
          <w:t xml:space="preserve"> </w:t>
        </w:r>
        <w:r w:rsidR="000D4F15">
          <w:fldChar w:fldCharType="end"/>
        </w:r>
      </w:ins>
      <w:r>
        <w:t xml:space="preserve">and </w:t>
      </w:r>
      <w:del w:id="233" w:author="Author">
        <w:r w:rsidDel="000D4F15">
          <w:fldChar w:fldCharType="begin"/>
        </w:r>
        <w:r w:rsidDel="000D4F15">
          <w:delInstrText>HYPERLINK \l "_bookmark8"</w:delInstrText>
        </w:r>
        <w:r w:rsidDel="000D4F15">
          <w:fldChar w:fldCharType="separate"/>
        </w:r>
        <w:r w:rsidDel="000D4F15">
          <w:delText>1.34</w:delText>
        </w:r>
        <w:r w:rsidRPr="000832AD" w:rsidDel="000D4F15">
          <w:delText xml:space="preserve"> </w:delText>
        </w:r>
        <w:r w:rsidDel="000D4F15">
          <w:fldChar w:fldCharType="end"/>
        </w:r>
      </w:del>
      <w:ins w:id="234" w:author="Author">
        <w:r w:rsidR="000D4F15">
          <w:fldChar w:fldCharType="begin"/>
        </w:r>
        <w:r w:rsidR="000D4F15">
          <w:instrText>HYPERLINK \l "_bookmark8"</w:instrText>
        </w:r>
        <w:r w:rsidR="000D4F15">
          <w:fldChar w:fldCharType="separate"/>
        </w:r>
        <w:r w:rsidR="000D4F15">
          <w:t>32</w:t>
        </w:r>
        <w:r w:rsidR="000D4F15" w:rsidRPr="000832AD">
          <w:t xml:space="preserve"> </w:t>
        </w:r>
        <w:r w:rsidR="000D4F15">
          <w:fldChar w:fldCharType="end"/>
        </w:r>
      </w:ins>
      <w:r>
        <w:t>below.</w:t>
      </w:r>
    </w:p>
    <w:p w14:paraId="023C517C" w14:textId="645C3A3A" w:rsidR="008B4C13" w:rsidRDefault="008B4C13" w:rsidP="00F25A0B">
      <w:pPr>
        <w:pStyle w:val="ListParagraph"/>
        <w:numPr>
          <w:ilvl w:val="1"/>
          <w:numId w:val="13"/>
        </w:numPr>
        <w:ind w:left="709" w:hanging="567"/>
        <w:jc w:val="both"/>
      </w:pPr>
      <w:r>
        <w:t>Insurance and reinsurance undertakings and insurance third country branches</w:t>
      </w:r>
      <w:r w:rsidRPr="000832AD">
        <w:t xml:space="preserve"> </w:t>
      </w:r>
      <w:r>
        <w:t>should</w:t>
      </w:r>
      <w:r w:rsidRPr="000832AD">
        <w:t xml:space="preserve"> </w:t>
      </w:r>
      <w:r>
        <w:t>report</w:t>
      </w:r>
      <w:r w:rsidRPr="000832AD">
        <w:t xml:space="preserve"> </w:t>
      </w:r>
      <w:r>
        <w:t>the</w:t>
      </w:r>
      <w:r w:rsidRPr="000832AD">
        <w:t xml:space="preserve"> </w:t>
      </w:r>
      <w:r>
        <w:t>information</w:t>
      </w:r>
      <w:r w:rsidRPr="000832AD">
        <w:t xml:space="preserve"> </w:t>
      </w:r>
      <w:r>
        <w:t>defined</w:t>
      </w:r>
      <w:r w:rsidRPr="000832AD">
        <w:t xml:space="preserve"> </w:t>
      </w:r>
      <w:r>
        <w:t>in</w:t>
      </w:r>
      <w:r w:rsidRPr="000832AD">
        <w:t xml:space="preserve"> </w:t>
      </w:r>
      <w:hyperlink w:anchor="_bookmark13" w:history="1">
        <w:r>
          <w:t>Guideline</w:t>
        </w:r>
        <w:r w:rsidRPr="000832AD">
          <w:t xml:space="preserve"> </w:t>
        </w:r>
        <w:r>
          <w:t>1</w:t>
        </w:r>
      </w:hyperlink>
      <w:del w:id="235" w:author="Author">
        <w:r w:rsidDel="00B74AE9">
          <w:delText>2</w:delText>
        </w:r>
      </w:del>
      <w:ins w:id="236" w:author="Author">
        <w:r w:rsidR="00B74AE9">
          <w:t>1</w:t>
        </w:r>
      </w:ins>
      <w:r>
        <w:t xml:space="preserve"> and</w:t>
      </w:r>
      <w:r w:rsidRPr="000832AD">
        <w:t xml:space="preserve"> </w:t>
      </w:r>
      <w:hyperlink w:anchor="_bookmark14" w:history="1">
        <w:r>
          <w:t>Guideline</w:t>
        </w:r>
        <w:r w:rsidRPr="000832AD">
          <w:t xml:space="preserve"> </w:t>
        </w:r>
        <w:r>
          <w:t>1</w:t>
        </w:r>
      </w:hyperlink>
      <w:ins w:id="237" w:author="Author">
        <w:r w:rsidR="00B74AE9">
          <w:t>2</w:t>
        </w:r>
      </w:ins>
      <w:del w:id="238" w:author="Author">
        <w:r w:rsidDel="00B74AE9">
          <w:delText>3</w:delText>
        </w:r>
      </w:del>
      <w:r w:rsidRPr="000832AD">
        <w:t xml:space="preserve"> </w:t>
      </w:r>
      <w:r>
        <w:t>on</w:t>
      </w:r>
      <w:r w:rsidRPr="000832AD">
        <w:t xml:space="preserve"> </w:t>
      </w:r>
      <w:r>
        <w:t>a</w:t>
      </w:r>
      <w:r w:rsidRPr="000832AD">
        <w:t xml:space="preserve"> </w:t>
      </w:r>
      <w:r>
        <w:t>best</w:t>
      </w:r>
      <w:r w:rsidRPr="000832AD">
        <w:t xml:space="preserve"> </w:t>
      </w:r>
      <w:r>
        <w:t>effort</w:t>
      </w:r>
      <w:r w:rsidRPr="000832AD">
        <w:t xml:space="preserve"> </w:t>
      </w:r>
      <w:r>
        <w:t>basis,</w:t>
      </w:r>
      <w:r w:rsidRPr="000832AD">
        <w:t xml:space="preserve"> </w:t>
      </w:r>
      <w:r>
        <w:t>balancing</w:t>
      </w:r>
      <w:r w:rsidRPr="000832AD">
        <w:t xml:space="preserve"> </w:t>
      </w:r>
      <w:r>
        <w:t>the</w:t>
      </w:r>
      <w:r w:rsidRPr="000832AD">
        <w:t xml:space="preserve"> </w:t>
      </w:r>
      <w:r>
        <w:t>effort</w:t>
      </w:r>
      <w:r w:rsidRPr="000832AD">
        <w:t xml:space="preserve"> </w:t>
      </w:r>
      <w:r>
        <w:t>required</w:t>
      </w:r>
      <w:r w:rsidRPr="000832AD">
        <w:t xml:space="preserve"> </w:t>
      </w:r>
      <w:r>
        <w:t>with</w:t>
      </w:r>
      <w:r w:rsidRPr="000832AD">
        <w:t xml:space="preserve"> </w:t>
      </w:r>
      <w:r>
        <w:t xml:space="preserve">the accuracy of the information provided, in line with points </w:t>
      </w:r>
      <w:del w:id="239" w:author="Author">
        <w:r w:rsidDel="000D4F15">
          <w:fldChar w:fldCharType="begin"/>
        </w:r>
        <w:r w:rsidDel="000D4F15">
          <w:delInstrText>HYPERLINK \l "_bookmark6"</w:delInstrText>
        </w:r>
        <w:r w:rsidDel="000D4F15">
          <w:fldChar w:fldCharType="separate"/>
        </w:r>
        <w:r w:rsidDel="000D4F15">
          <w:delText>1.32</w:delText>
        </w:r>
        <w:r w:rsidDel="000D4F15">
          <w:fldChar w:fldCharType="end"/>
        </w:r>
      </w:del>
      <w:ins w:id="240" w:author="Author">
        <w:r w:rsidR="000D4F15">
          <w:fldChar w:fldCharType="begin"/>
        </w:r>
        <w:r w:rsidR="000D4F15">
          <w:instrText>HYPERLINK \l "_bookmark6"</w:instrText>
        </w:r>
        <w:r w:rsidR="000D4F15">
          <w:fldChar w:fldCharType="separate"/>
        </w:r>
        <w:r w:rsidR="000D4F15">
          <w:t>30</w:t>
        </w:r>
        <w:r w:rsidR="000D4F15">
          <w:fldChar w:fldCharType="end"/>
        </w:r>
      </w:ins>
      <w:r>
        <w:t xml:space="preserve">, </w:t>
      </w:r>
      <w:del w:id="241" w:author="Author">
        <w:r w:rsidDel="000D4F15">
          <w:fldChar w:fldCharType="begin"/>
        </w:r>
        <w:r w:rsidDel="000D4F15">
          <w:delInstrText>HYPERLINK \l "_bookmark7"</w:delInstrText>
        </w:r>
        <w:r w:rsidDel="000D4F15">
          <w:fldChar w:fldCharType="separate"/>
        </w:r>
        <w:r w:rsidDel="000D4F15">
          <w:delText xml:space="preserve">1.33 </w:delText>
        </w:r>
        <w:r w:rsidDel="000D4F15">
          <w:fldChar w:fldCharType="end"/>
        </w:r>
      </w:del>
      <w:ins w:id="242" w:author="Author">
        <w:r w:rsidR="000D4F15">
          <w:fldChar w:fldCharType="begin"/>
        </w:r>
        <w:r w:rsidR="000D4F15">
          <w:instrText>HYPERLINK \l "_bookmark7"</w:instrText>
        </w:r>
        <w:r w:rsidR="000D4F15">
          <w:fldChar w:fldCharType="separate"/>
        </w:r>
        <w:r w:rsidR="000D4F15">
          <w:t xml:space="preserve">31 </w:t>
        </w:r>
        <w:r w:rsidR="000D4F15">
          <w:fldChar w:fldCharType="end"/>
        </w:r>
      </w:ins>
      <w:r>
        <w:t xml:space="preserve">and </w:t>
      </w:r>
      <w:del w:id="243" w:author="Author">
        <w:r w:rsidDel="000D4F15">
          <w:fldChar w:fldCharType="begin"/>
        </w:r>
        <w:r w:rsidDel="000D4F15">
          <w:delInstrText>HYPERLINK \l "_bookmark8"</w:delInstrText>
        </w:r>
        <w:r w:rsidDel="000D4F15">
          <w:fldChar w:fldCharType="separate"/>
        </w:r>
        <w:r w:rsidDel="000D4F15">
          <w:delText>1.34</w:delText>
        </w:r>
        <w:r w:rsidDel="000D4F15">
          <w:fldChar w:fldCharType="end"/>
        </w:r>
        <w:r w:rsidRPr="000832AD" w:rsidDel="000D4F15">
          <w:delText xml:space="preserve"> </w:delText>
        </w:r>
      </w:del>
      <w:ins w:id="244" w:author="Author">
        <w:r w:rsidR="000D4F15">
          <w:t xml:space="preserve">32 </w:t>
        </w:r>
      </w:ins>
      <w:r>
        <w:t>below.</w:t>
      </w:r>
    </w:p>
    <w:p w14:paraId="5F0EBB24" w14:textId="77777777" w:rsidR="008B4C13" w:rsidRDefault="008B4C13" w:rsidP="00F25A0B">
      <w:pPr>
        <w:pStyle w:val="ListParagraph"/>
        <w:numPr>
          <w:ilvl w:val="1"/>
          <w:numId w:val="13"/>
        </w:numPr>
        <w:ind w:left="709" w:hanging="567"/>
        <w:jc w:val="both"/>
      </w:pPr>
      <w:r>
        <w:t>Insurance</w:t>
      </w:r>
      <w:r w:rsidRPr="000832AD">
        <w:t xml:space="preserve"> </w:t>
      </w:r>
      <w:r>
        <w:t>and</w:t>
      </w:r>
      <w:r w:rsidRPr="000832AD">
        <w:t xml:space="preserve"> </w:t>
      </w:r>
      <w:r>
        <w:t>reinsurance</w:t>
      </w:r>
      <w:r w:rsidRPr="000832AD">
        <w:t xml:space="preserve"> </w:t>
      </w:r>
      <w:r>
        <w:t>undertakings,</w:t>
      </w:r>
      <w:r w:rsidRPr="000832AD">
        <w:t xml:space="preserve"> </w:t>
      </w:r>
      <w:r>
        <w:t>participating</w:t>
      </w:r>
      <w:r w:rsidRPr="000832AD">
        <w:t xml:space="preserve"> </w:t>
      </w:r>
      <w:r>
        <w:t>insurance</w:t>
      </w:r>
      <w:r w:rsidRPr="000832AD">
        <w:t xml:space="preserve"> </w:t>
      </w:r>
      <w:r>
        <w:t>and</w:t>
      </w:r>
      <w:r w:rsidRPr="000832AD">
        <w:t xml:space="preserve"> </w:t>
      </w:r>
      <w:r>
        <w:t>reinsurance</w:t>
      </w:r>
      <w:r w:rsidRPr="000832AD">
        <w:t xml:space="preserve"> </w:t>
      </w:r>
      <w:r>
        <w:t>undertakings,</w:t>
      </w:r>
      <w:r w:rsidRPr="000832AD">
        <w:t xml:space="preserve"> </w:t>
      </w:r>
      <w:r>
        <w:t>insurance</w:t>
      </w:r>
      <w:r w:rsidRPr="000832AD">
        <w:t xml:space="preserve"> </w:t>
      </w:r>
      <w:r>
        <w:t>holding</w:t>
      </w:r>
      <w:r w:rsidRPr="000832AD">
        <w:t xml:space="preserve"> </w:t>
      </w:r>
      <w:r>
        <w:t>companies</w:t>
      </w:r>
      <w:r w:rsidRPr="000832AD">
        <w:t xml:space="preserve"> </w:t>
      </w:r>
      <w:r>
        <w:t>or</w:t>
      </w:r>
      <w:r w:rsidRPr="000832AD">
        <w:t xml:space="preserve"> </w:t>
      </w:r>
      <w:r>
        <w:t>mixed</w:t>
      </w:r>
      <w:r w:rsidRPr="000832AD">
        <w:t xml:space="preserve"> </w:t>
      </w:r>
      <w:r>
        <w:t>financial</w:t>
      </w:r>
      <w:r w:rsidRPr="000832AD">
        <w:t xml:space="preserve"> </w:t>
      </w:r>
      <w:r>
        <w:t>holding companies and insurance third country branches should ensure that the</w:t>
      </w:r>
      <w:r w:rsidRPr="000832AD">
        <w:t xml:space="preserve"> </w:t>
      </w:r>
      <w:r>
        <w:t>data</w:t>
      </w:r>
      <w:r w:rsidRPr="000832AD">
        <w:t xml:space="preserve"> </w:t>
      </w:r>
      <w:r>
        <w:t>reported</w:t>
      </w:r>
      <w:r w:rsidRPr="000832AD">
        <w:t xml:space="preserve"> </w:t>
      </w:r>
      <w:r>
        <w:t>reflect</w:t>
      </w:r>
      <w:r w:rsidRPr="000832AD">
        <w:t xml:space="preserve"> </w:t>
      </w:r>
      <w:r>
        <w:t>the</w:t>
      </w:r>
      <w:r w:rsidRPr="000832AD">
        <w:t xml:space="preserve"> </w:t>
      </w:r>
      <w:r>
        <w:t>best</w:t>
      </w:r>
      <w:r w:rsidRPr="000832AD">
        <w:t xml:space="preserve"> </w:t>
      </w:r>
      <w:r>
        <w:t>assessment</w:t>
      </w:r>
      <w:r w:rsidRPr="000832AD">
        <w:t xml:space="preserve"> </w:t>
      </w:r>
      <w:r>
        <w:t>of</w:t>
      </w:r>
      <w:r w:rsidRPr="000832AD">
        <w:t xml:space="preserve"> </w:t>
      </w:r>
      <w:r>
        <w:t>the</w:t>
      </w:r>
      <w:r w:rsidRPr="000832AD">
        <w:t xml:space="preserve"> </w:t>
      </w:r>
      <w:r>
        <w:t>current</w:t>
      </w:r>
      <w:r w:rsidRPr="000832AD">
        <w:t xml:space="preserve"> </w:t>
      </w:r>
      <w:r>
        <w:t>financial</w:t>
      </w:r>
      <w:r w:rsidRPr="000832AD">
        <w:t xml:space="preserve"> </w:t>
      </w:r>
      <w:r>
        <w:t>and</w:t>
      </w:r>
      <w:r w:rsidRPr="000832AD">
        <w:t xml:space="preserve"> </w:t>
      </w:r>
      <w:r>
        <w:t>operational condition</w:t>
      </w:r>
      <w:r w:rsidRPr="000832AD">
        <w:t xml:space="preserve"> </w:t>
      </w:r>
      <w:r>
        <w:t>of</w:t>
      </w:r>
      <w:r w:rsidRPr="000832AD">
        <w:t xml:space="preserve"> </w:t>
      </w:r>
      <w:r>
        <w:t>the entity and</w:t>
      </w:r>
      <w:r w:rsidRPr="000832AD">
        <w:t xml:space="preserve"> </w:t>
      </w:r>
      <w:r>
        <w:t>are</w:t>
      </w:r>
      <w:r w:rsidRPr="000832AD">
        <w:t xml:space="preserve"> </w:t>
      </w:r>
      <w:r>
        <w:t>based on</w:t>
      </w:r>
      <w:r w:rsidRPr="000832AD">
        <w:t xml:space="preserve"> </w:t>
      </w:r>
      <w:r>
        <w:t>the most</w:t>
      </w:r>
      <w:r w:rsidRPr="000832AD">
        <w:t xml:space="preserve"> </w:t>
      </w:r>
      <w:r>
        <w:t>up-to date</w:t>
      </w:r>
      <w:r w:rsidRPr="000832AD">
        <w:t xml:space="preserve"> </w:t>
      </w:r>
      <w:r>
        <w:t>information</w:t>
      </w:r>
      <w:r w:rsidRPr="000832AD">
        <w:t xml:space="preserve"> </w:t>
      </w:r>
      <w:r>
        <w:t>available</w:t>
      </w:r>
      <w:r w:rsidRPr="000832AD">
        <w:t xml:space="preserve"> </w:t>
      </w:r>
      <w:r>
        <w:t>to</w:t>
      </w:r>
      <w:r w:rsidRPr="000832AD">
        <w:t xml:space="preserve"> </w:t>
      </w:r>
      <w:r>
        <w:t>them,</w:t>
      </w:r>
      <w:r w:rsidRPr="000832AD">
        <w:t xml:space="preserve"> </w:t>
      </w:r>
      <w:r>
        <w:t>taking</w:t>
      </w:r>
      <w:r w:rsidRPr="000832AD">
        <w:t xml:space="preserve"> </w:t>
      </w:r>
      <w:r>
        <w:t>into</w:t>
      </w:r>
      <w:r w:rsidRPr="000832AD">
        <w:t xml:space="preserve"> </w:t>
      </w:r>
      <w:r>
        <w:t>consideration</w:t>
      </w:r>
      <w:r w:rsidRPr="000832AD">
        <w:t xml:space="preserve"> </w:t>
      </w:r>
      <w:r>
        <w:t>that:</w:t>
      </w:r>
    </w:p>
    <w:p w14:paraId="532E3DA7" w14:textId="77777777" w:rsidR="008B4C13" w:rsidRDefault="008B4C13" w:rsidP="00F25A0B">
      <w:pPr>
        <w:pStyle w:val="NoSpacing"/>
        <w:numPr>
          <w:ilvl w:val="0"/>
          <w:numId w:val="16"/>
        </w:numPr>
        <w:jc w:val="both"/>
      </w:pPr>
      <w:r>
        <w:t>the</w:t>
      </w:r>
      <w:r w:rsidRPr="000832AD">
        <w:t xml:space="preserve"> </w:t>
      </w:r>
      <w:r>
        <w:t>information</w:t>
      </w:r>
      <w:r w:rsidRPr="000832AD">
        <w:t xml:space="preserve"> </w:t>
      </w:r>
      <w:r>
        <w:t>submitted</w:t>
      </w:r>
      <w:r w:rsidRPr="000832AD">
        <w:t xml:space="preserve"> </w:t>
      </w:r>
      <w:r>
        <w:t>may</w:t>
      </w:r>
      <w:r w:rsidRPr="000832AD">
        <w:t xml:space="preserve"> </w:t>
      </w:r>
      <w:r>
        <w:t>have</w:t>
      </w:r>
      <w:r w:rsidRPr="000832AD">
        <w:t xml:space="preserve"> </w:t>
      </w:r>
      <w:r>
        <w:t>undergone</w:t>
      </w:r>
      <w:r w:rsidRPr="000832AD">
        <w:t xml:space="preserve"> </w:t>
      </w:r>
      <w:r>
        <w:t>less</w:t>
      </w:r>
      <w:r w:rsidRPr="000832AD">
        <w:t xml:space="preserve"> </w:t>
      </w:r>
      <w:r>
        <w:t>internal</w:t>
      </w:r>
      <w:r w:rsidRPr="000832AD">
        <w:t xml:space="preserve"> </w:t>
      </w:r>
      <w:r>
        <w:t>quality</w:t>
      </w:r>
      <w:r w:rsidRPr="000832AD">
        <w:t xml:space="preserve"> </w:t>
      </w:r>
      <w:r>
        <w:t>controls</w:t>
      </w:r>
      <w:r w:rsidRPr="000832AD">
        <w:t xml:space="preserve"> </w:t>
      </w:r>
      <w:r>
        <w:t>than</w:t>
      </w:r>
      <w:r w:rsidRPr="000832AD">
        <w:t xml:space="preserve"> </w:t>
      </w:r>
      <w:r>
        <w:t>what is</w:t>
      </w:r>
      <w:r w:rsidRPr="000832AD">
        <w:t xml:space="preserve"> </w:t>
      </w:r>
      <w:r>
        <w:t>required</w:t>
      </w:r>
      <w:r w:rsidRPr="000832AD">
        <w:t xml:space="preserve"> </w:t>
      </w:r>
      <w:r>
        <w:t>for</w:t>
      </w:r>
      <w:r w:rsidRPr="000832AD">
        <w:t xml:space="preserve"> </w:t>
      </w:r>
      <w:r>
        <w:t>regular</w:t>
      </w:r>
      <w:r w:rsidRPr="000832AD">
        <w:t xml:space="preserve"> </w:t>
      </w:r>
      <w:r>
        <w:t>supervisory</w:t>
      </w:r>
      <w:r w:rsidRPr="000832AD">
        <w:t xml:space="preserve"> </w:t>
      </w:r>
      <w:r>
        <w:t>reporting;</w:t>
      </w:r>
    </w:p>
    <w:p w14:paraId="30001DE4" w14:textId="77777777" w:rsidR="008B4C13" w:rsidRDefault="008B4C13" w:rsidP="00F25A0B">
      <w:pPr>
        <w:pStyle w:val="NoSpacing"/>
        <w:numPr>
          <w:ilvl w:val="0"/>
          <w:numId w:val="16"/>
        </w:numPr>
        <w:jc w:val="both"/>
      </w:pPr>
      <w:r>
        <w:t>following the principle of materiality, reporting entities should ensure that</w:t>
      </w:r>
      <w:r w:rsidRPr="000832AD">
        <w:t xml:space="preserve"> </w:t>
      </w:r>
      <w:r>
        <w:t>all</w:t>
      </w:r>
      <w:r w:rsidRPr="000832AD">
        <w:t xml:space="preserve"> </w:t>
      </w:r>
      <w:r>
        <w:t>material</w:t>
      </w:r>
      <w:r w:rsidRPr="000832AD">
        <w:t xml:space="preserve"> </w:t>
      </w:r>
      <w:r>
        <w:t>operations</w:t>
      </w:r>
      <w:r w:rsidRPr="000832AD">
        <w:t xml:space="preserve"> </w:t>
      </w:r>
      <w:r>
        <w:t>are covered</w:t>
      </w:r>
      <w:r w:rsidRPr="000832AD">
        <w:t xml:space="preserve"> </w:t>
      </w:r>
      <w:r>
        <w:t>by</w:t>
      </w:r>
      <w:r w:rsidRPr="000832AD">
        <w:t xml:space="preserve"> </w:t>
      </w:r>
      <w:r>
        <w:t>the reporting;</w:t>
      </w:r>
    </w:p>
    <w:p w14:paraId="0F876EBA" w14:textId="2330E638" w:rsidR="008B4C13" w:rsidRDefault="008B4C13" w:rsidP="00F25A0B">
      <w:pPr>
        <w:pStyle w:val="NoSpacing"/>
        <w:numPr>
          <w:ilvl w:val="0"/>
          <w:numId w:val="16"/>
        </w:numPr>
        <w:jc w:val="both"/>
      </w:pPr>
      <w:r>
        <w:t>simplifications employed in the preparation of data for reporting according</w:t>
      </w:r>
      <w:r w:rsidRPr="000832AD">
        <w:t xml:space="preserve"> </w:t>
      </w:r>
      <w:r>
        <w:t>to</w:t>
      </w:r>
      <w:r w:rsidRPr="000832AD">
        <w:t xml:space="preserve"> </w:t>
      </w:r>
      <w:r>
        <w:t>these</w:t>
      </w:r>
      <w:r w:rsidRPr="000832AD">
        <w:t xml:space="preserve"> </w:t>
      </w:r>
      <w:r>
        <w:t>Guidelines</w:t>
      </w:r>
      <w:r w:rsidRPr="000832AD">
        <w:t xml:space="preserve"> </w:t>
      </w:r>
      <w:r>
        <w:t>should,</w:t>
      </w:r>
      <w:r w:rsidRPr="000832AD">
        <w:t xml:space="preserve"> </w:t>
      </w:r>
      <w:r>
        <w:t>to</w:t>
      </w:r>
      <w:r w:rsidRPr="000832AD">
        <w:t xml:space="preserve"> </w:t>
      </w:r>
      <w:r>
        <w:t>the</w:t>
      </w:r>
      <w:r w:rsidRPr="000832AD">
        <w:t xml:space="preserve"> </w:t>
      </w:r>
      <w:r>
        <w:t>extent</w:t>
      </w:r>
      <w:r w:rsidRPr="000832AD">
        <w:t xml:space="preserve"> </w:t>
      </w:r>
      <w:r>
        <w:t>possible,</w:t>
      </w:r>
      <w:r w:rsidRPr="000832AD">
        <w:t xml:space="preserve"> </w:t>
      </w:r>
      <w:r>
        <w:t>be</w:t>
      </w:r>
      <w:r w:rsidRPr="000832AD">
        <w:t xml:space="preserve"> </w:t>
      </w:r>
      <w:r>
        <w:t>employed</w:t>
      </w:r>
      <w:r w:rsidRPr="000832AD">
        <w:t xml:space="preserve"> </w:t>
      </w:r>
      <w:r>
        <w:t>consistently</w:t>
      </w:r>
      <w:r w:rsidRPr="000832AD">
        <w:t xml:space="preserve"> </w:t>
      </w:r>
      <w:r>
        <w:t>over</w:t>
      </w:r>
      <w:r w:rsidRPr="000832AD">
        <w:t xml:space="preserve"> </w:t>
      </w:r>
      <w:r>
        <w:t>time,</w:t>
      </w:r>
      <w:r w:rsidRPr="000832AD">
        <w:t xml:space="preserve"> </w:t>
      </w:r>
      <w:r>
        <w:t>unless</w:t>
      </w:r>
      <w:r w:rsidRPr="000832AD">
        <w:t xml:space="preserve"> </w:t>
      </w:r>
      <w:r>
        <w:t>changes</w:t>
      </w:r>
      <w:r w:rsidRPr="000832AD">
        <w:t xml:space="preserve"> </w:t>
      </w:r>
      <w:r>
        <w:t>are</w:t>
      </w:r>
      <w:r w:rsidRPr="000832AD">
        <w:t xml:space="preserve"> </w:t>
      </w:r>
      <w:r>
        <w:t>introduced</w:t>
      </w:r>
      <w:r w:rsidRPr="000832AD">
        <w:t xml:space="preserve"> </w:t>
      </w:r>
      <w:r>
        <w:t>to</w:t>
      </w:r>
      <w:r w:rsidRPr="000832AD">
        <w:t xml:space="preserve"> </w:t>
      </w:r>
      <w:r>
        <w:t>reduce</w:t>
      </w:r>
      <w:r w:rsidRPr="000832AD">
        <w:t xml:space="preserve"> </w:t>
      </w:r>
      <w:r>
        <w:t>discrepancies</w:t>
      </w:r>
      <w:r w:rsidRPr="000832AD">
        <w:t xml:space="preserve"> </w:t>
      </w:r>
      <w:r>
        <w:t>described</w:t>
      </w:r>
      <w:r w:rsidRPr="000832AD">
        <w:t xml:space="preserve"> </w:t>
      </w:r>
      <w:r>
        <w:t>in</w:t>
      </w:r>
      <w:r w:rsidRPr="000832AD">
        <w:t xml:space="preserve"> </w:t>
      </w:r>
      <w:r>
        <w:t>paragraph</w:t>
      </w:r>
      <w:r w:rsidRPr="000832AD">
        <w:t xml:space="preserve"> </w:t>
      </w:r>
      <w:del w:id="245" w:author="Author">
        <w:r w:rsidDel="000D4F15">
          <w:fldChar w:fldCharType="begin"/>
        </w:r>
        <w:r w:rsidDel="000D4F15">
          <w:delInstrText>HYPERLINK \l "_bookmark8"</w:delInstrText>
        </w:r>
        <w:r w:rsidDel="000D4F15">
          <w:fldChar w:fldCharType="separate"/>
        </w:r>
        <w:r w:rsidDel="000D4F15">
          <w:delText>1.34</w:delText>
        </w:r>
        <w:r w:rsidDel="000D4F15">
          <w:fldChar w:fldCharType="end"/>
        </w:r>
      </w:del>
      <w:ins w:id="246" w:author="Author">
        <w:r w:rsidR="000D4F15">
          <w:fldChar w:fldCharType="begin"/>
        </w:r>
        <w:r w:rsidR="000D4F15">
          <w:instrText>HYPERLINK \l "_bookmark8"</w:instrText>
        </w:r>
        <w:r w:rsidR="000D4F15">
          <w:fldChar w:fldCharType="separate"/>
        </w:r>
        <w:r w:rsidR="000D4F15">
          <w:t>32</w:t>
        </w:r>
        <w:r w:rsidR="000D4F15">
          <w:fldChar w:fldCharType="end"/>
        </w:r>
      </w:ins>
      <w:r>
        <w:t>;</w:t>
      </w:r>
    </w:p>
    <w:p w14:paraId="59AF8034" w14:textId="77777777" w:rsidR="008B4C13" w:rsidRDefault="008B4C13" w:rsidP="00F25A0B">
      <w:pPr>
        <w:pStyle w:val="NoSpacing"/>
        <w:numPr>
          <w:ilvl w:val="0"/>
          <w:numId w:val="16"/>
        </w:numPr>
        <w:jc w:val="both"/>
      </w:pPr>
      <w:r>
        <w:t>simplifications which have a material effect on the reported information</w:t>
      </w:r>
      <w:r w:rsidRPr="000832AD">
        <w:t xml:space="preserve"> </w:t>
      </w:r>
      <w:r>
        <w:t>should</w:t>
      </w:r>
      <w:r w:rsidRPr="000832AD">
        <w:t xml:space="preserve"> </w:t>
      </w:r>
      <w:r>
        <w:t>be disclosed</w:t>
      </w:r>
      <w:r w:rsidRPr="000832AD">
        <w:t xml:space="preserve"> </w:t>
      </w:r>
      <w:r>
        <w:t>to</w:t>
      </w:r>
      <w:r w:rsidRPr="000832AD">
        <w:t xml:space="preserve"> </w:t>
      </w:r>
      <w:r>
        <w:t>the</w:t>
      </w:r>
      <w:r w:rsidRPr="000832AD">
        <w:t xml:space="preserve"> </w:t>
      </w:r>
      <w:r>
        <w:t>relevant</w:t>
      </w:r>
      <w:r w:rsidRPr="000832AD">
        <w:t xml:space="preserve"> </w:t>
      </w:r>
      <w:del w:id="247" w:author="Author">
        <w:r w:rsidDel="00670CC8">
          <w:delText>national</w:delText>
        </w:r>
        <w:r w:rsidRPr="000832AD" w:rsidDel="00670CC8">
          <w:delText xml:space="preserve"> </w:delText>
        </w:r>
      </w:del>
      <w:r>
        <w:t>supervisory</w:t>
      </w:r>
      <w:r w:rsidRPr="000832AD">
        <w:t xml:space="preserve"> </w:t>
      </w:r>
      <w:r>
        <w:t>authority.</w:t>
      </w:r>
    </w:p>
    <w:p w14:paraId="3CD6324B" w14:textId="77777777" w:rsidR="008B4C13" w:rsidRDefault="008B4C13" w:rsidP="00F25A0B">
      <w:pPr>
        <w:pStyle w:val="ListParagraph"/>
        <w:numPr>
          <w:ilvl w:val="1"/>
          <w:numId w:val="13"/>
        </w:numPr>
        <w:ind w:left="709" w:hanging="567"/>
        <w:jc w:val="both"/>
      </w:pPr>
      <w:r>
        <w:t>Insurance</w:t>
      </w:r>
      <w:r w:rsidRPr="000832AD">
        <w:t xml:space="preserve"> </w:t>
      </w:r>
      <w:r>
        <w:t>and</w:t>
      </w:r>
      <w:r w:rsidRPr="000832AD">
        <w:t xml:space="preserve"> </w:t>
      </w:r>
      <w:r>
        <w:t>reinsurance</w:t>
      </w:r>
      <w:r w:rsidRPr="000832AD">
        <w:t xml:space="preserve"> </w:t>
      </w:r>
      <w:r>
        <w:t>undertakings,</w:t>
      </w:r>
      <w:r w:rsidRPr="000832AD">
        <w:t xml:space="preserve"> </w:t>
      </w:r>
      <w:r>
        <w:t>participating</w:t>
      </w:r>
      <w:r w:rsidRPr="000832AD">
        <w:t xml:space="preserve"> </w:t>
      </w:r>
      <w:r>
        <w:t>insurance</w:t>
      </w:r>
      <w:r w:rsidRPr="000832AD">
        <w:t xml:space="preserve"> </w:t>
      </w:r>
      <w:r>
        <w:t>and</w:t>
      </w:r>
      <w:r w:rsidRPr="000832AD">
        <w:t xml:space="preserve"> </w:t>
      </w:r>
      <w:r>
        <w:t>reinsurance</w:t>
      </w:r>
      <w:r w:rsidRPr="000832AD">
        <w:t xml:space="preserve"> </w:t>
      </w:r>
      <w:r>
        <w:t>undertakings,</w:t>
      </w:r>
      <w:r w:rsidRPr="000832AD">
        <w:t xml:space="preserve"> </w:t>
      </w:r>
      <w:r>
        <w:t>insurance</w:t>
      </w:r>
      <w:r w:rsidRPr="000832AD">
        <w:t xml:space="preserve"> </w:t>
      </w:r>
      <w:r>
        <w:t>holding</w:t>
      </w:r>
      <w:r w:rsidRPr="000832AD">
        <w:t xml:space="preserve"> </w:t>
      </w:r>
      <w:r>
        <w:t>companies</w:t>
      </w:r>
      <w:r w:rsidRPr="000832AD">
        <w:t xml:space="preserve"> </w:t>
      </w:r>
      <w:r>
        <w:t>or</w:t>
      </w:r>
      <w:r w:rsidRPr="000832AD">
        <w:t xml:space="preserve"> </w:t>
      </w:r>
      <w:r>
        <w:t>mixed</w:t>
      </w:r>
      <w:r w:rsidRPr="000832AD">
        <w:t xml:space="preserve"> </w:t>
      </w:r>
      <w:r>
        <w:t>financial</w:t>
      </w:r>
      <w:r w:rsidRPr="000832AD">
        <w:t xml:space="preserve"> </w:t>
      </w:r>
      <w:r>
        <w:t>holding companies and insurance third country branches should strive to ensure</w:t>
      </w:r>
      <w:r w:rsidRPr="000832AD">
        <w:t xml:space="preserve"> </w:t>
      </w:r>
      <w:r>
        <w:t>that, to the best of their knowledge, no errors or omissions which would lead to</w:t>
      </w:r>
      <w:r w:rsidRPr="000832AD">
        <w:t xml:space="preserve"> </w:t>
      </w:r>
      <w:r>
        <w:t>a materially different</w:t>
      </w:r>
      <w:r w:rsidRPr="000832AD">
        <w:t xml:space="preserve"> </w:t>
      </w:r>
      <w:r>
        <w:t>supervisory assessment of the institution are present in</w:t>
      </w:r>
      <w:r w:rsidRPr="000832AD">
        <w:t xml:space="preserve"> </w:t>
      </w:r>
      <w:r>
        <w:t>the</w:t>
      </w:r>
      <w:r w:rsidRPr="000832AD">
        <w:t xml:space="preserve"> </w:t>
      </w:r>
      <w:r>
        <w:t>data.</w:t>
      </w:r>
    </w:p>
    <w:p w14:paraId="00543434" w14:textId="49B6B553" w:rsidR="008B4C13" w:rsidRDefault="008B4C13" w:rsidP="00F25A0B">
      <w:pPr>
        <w:pStyle w:val="ListParagraph"/>
        <w:numPr>
          <w:ilvl w:val="1"/>
          <w:numId w:val="13"/>
        </w:numPr>
        <w:ind w:left="709" w:hanging="567"/>
        <w:jc w:val="both"/>
      </w:pPr>
      <w:r>
        <w:t>Insurance</w:t>
      </w:r>
      <w:r w:rsidRPr="000832AD">
        <w:t xml:space="preserve"> </w:t>
      </w:r>
      <w:r>
        <w:t>and</w:t>
      </w:r>
      <w:r w:rsidRPr="000832AD">
        <w:t xml:space="preserve"> </w:t>
      </w:r>
      <w:r>
        <w:t>reinsurance</w:t>
      </w:r>
      <w:r w:rsidRPr="000832AD">
        <w:t xml:space="preserve"> </w:t>
      </w:r>
      <w:r>
        <w:t>undertakings,</w:t>
      </w:r>
      <w:r w:rsidRPr="000832AD">
        <w:t xml:space="preserve"> </w:t>
      </w:r>
      <w:r>
        <w:t>participating</w:t>
      </w:r>
      <w:r w:rsidRPr="000832AD">
        <w:t xml:space="preserve"> </w:t>
      </w:r>
      <w:r>
        <w:t>insurance</w:t>
      </w:r>
      <w:r w:rsidRPr="000832AD">
        <w:t xml:space="preserve"> </w:t>
      </w:r>
      <w:r>
        <w:t>and</w:t>
      </w:r>
      <w:r w:rsidRPr="000832AD">
        <w:t xml:space="preserve"> </w:t>
      </w:r>
      <w:r>
        <w:t>reinsurance</w:t>
      </w:r>
      <w:r w:rsidRPr="000832AD">
        <w:t xml:space="preserve"> </w:t>
      </w:r>
      <w:r>
        <w:t>undertakings,</w:t>
      </w:r>
      <w:r w:rsidRPr="000832AD">
        <w:t xml:space="preserve"> </w:t>
      </w:r>
      <w:r>
        <w:t>insurance</w:t>
      </w:r>
      <w:r w:rsidRPr="000832AD">
        <w:t xml:space="preserve"> </w:t>
      </w:r>
      <w:r>
        <w:t>holding</w:t>
      </w:r>
      <w:r w:rsidRPr="000832AD">
        <w:t xml:space="preserve"> </w:t>
      </w:r>
      <w:r>
        <w:t>companies</w:t>
      </w:r>
      <w:r w:rsidRPr="000832AD">
        <w:t xml:space="preserve"> </w:t>
      </w:r>
      <w:r>
        <w:t>or</w:t>
      </w:r>
      <w:r w:rsidRPr="000832AD">
        <w:t xml:space="preserve"> </w:t>
      </w:r>
      <w:r>
        <w:t>mixed</w:t>
      </w:r>
      <w:r w:rsidRPr="000832AD">
        <w:t xml:space="preserve"> </w:t>
      </w:r>
      <w:r>
        <w:t>financial</w:t>
      </w:r>
      <w:r w:rsidRPr="000832AD">
        <w:t xml:space="preserve"> </w:t>
      </w:r>
      <w:r>
        <w:t>holding</w:t>
      </w:r>
      <w:r w:rsidRPr="000832AD">
        <w:t xml:space="preserve"> </w:t>
      </w:r>
      <w:r>
        <w:t>companies</w:t>
      </w:r>
      <w:r w:rsidRPr="000832AD">
        <w:t xml:space="preserve"> </w:t>
      </w:r>
      <w:r>
        <w:t>and</w:t>
      </w:r>
      <w:r w:rsidRPr="000832AD">
        <w:t xml:space="preserve"> </w:t>
      </w:r>
      <w:r>
        <w:t>insurance</w:t>
      </w:r>
      <w:r w:rsidRPr="000832AD">
        <w:t xml:space="preserve"> </w:t>
      </w:r>
      <w:r>
        <w:t>third</w:t>
      </w:r>
      <w:r w:rsidRPr="000832AD">
        <w:t xml:space="preserve"> </w:t>
      </w:r>
      <w:r>
        <w:t>country</w:t>
      </w:r>
      <w:r w:rsidRPr="000832AD">
        <w:t xml:space="preserve"> </w:t>
      </w:r>
      <w:r>
        <w:t>branches</w:t>
      </w:r>
      <w:r w:rsidRPr="000832AD">
        <w:t xml:space="preserve"> </w:t>
      </w:r>
      <w:r>
        <w:t>should</w:t>
      </w:r>
      <w:r w:rsidRPr="000832AD">
        <w:t xml:space="preserve"> </w:t>
      </w:r>
      <w:r>
        <w:t>strive</w:t>
      </w:r>
      <w:r w:rsidRPr="000832AD">
        <w:t xml:space="preserve"> </w:t>
      </w:r>
      <w:r>
        <w:t>to</w:t>
      </w:r>
      <w:r w:rsidRPr="000832AD">
        <w:t xml:space="preserve"> </w:t>
      </w:r>
      <w:r>
        <w:t>improve</w:t>
      </w:r>
      <w:r w:rsidRPr="000832AD">
        <w:t xml:space="preserve"> </w:t>
      </w:r>
      <w:r>
        <w:t>business</w:t>
      </w:r>
      <w:r w:rsidRPr="000832AD">
        <w:t xml:space="preserve"> </w:t>
      </w:r>
      <w:r>
        <w:t>processes</w:t>
      </w:r>
      <w:r w:rsidRPr="000832AD">
        <w:t xml:space="preserve"> </w:t>
      </w:r>
      <w:r>
        <w:t>to</w:t>
      </w:r>
      <w:r w:rsidRPr="000832AD">
        <w:t xml:space="preserve"> </w:t>
      </w:r>
      <w:r>
        <w:t>reduce</w:t>
      </w:r>
      <w:r w:rsidRPr="000832AD">
        <w:t xml:space="preserve"> </w:t>
      </w:r>
      <w:r>
        <w:t>over</w:t>
      </w:r>
      <w:r w:rsidRPr="000832AD">
        <w:t xml:space="preserve"> </w:t>
      </w:r>
      <w:r>
        <w:t>time</w:t>
      </w:r>
      <w:r w:rsidRPr="000832AD">
        <w:t xml:space="preserve"> </w:t>
      </w:r>
      <w:r>
        <w:t>recurring</w:t>
      </w:r>
      <w:r w:rsidRPr="000832AD">
        <w:t xml:space="preserve"> </w:t>
      </w:r>
      <w:r>
        <w:t>discrepancies</w:t>
      </w:r>
      <w:r w:rsidRPr="000832AD">
        <w:t xml:space="preserve"> </w:t>
      </w:r>
      <w:r>
        <w:t>between</w:t>
      </w:r>
      <w:r w:rsidRPr="000832AD">
        <w:t xml:space="preserve"> </w:t>
      </w:r>
      <w:r>
        <w:t>reporting</w:t>
      </w:r>
      <w:r w:rsidRPr="000832AD">
        <w:t xml:space="preserve"> </w:t>
      </w:r>
      <w:r>
        <w:t>according</w:t>
      </w:r>
      <w:r w:rsidRPr="000832AD">
        <w:t xml:space="preserve"> </w:t>
      </w:r>
      <w:r>
        <w:t>to</w:t>
      </w:r>
      <w:r w:rsidRPr="000832AD">
        <w:t xml:space="preserve"> </w:t>
      </w:r>
      <w:r>
        <w:t>these</w:t>
      </w:r>
      <w:r w:rsidRPr="000832AD">
        <w:t xml:space="preserve"> </w:t>
      </w:r>
      <w:ins w:id="248" w:author="Author">
        <w:r w:rsidR="00067B96">
          <w:t>G</w:t>
        </w:r>
      </w:ins>
      <w:del w:id="249" w:author="Author">
        <w:r w:rsidDel="00067B96">
          <w:delText>g</w:delText>
        </w:r>
      </w:del>
      <w:r>
        <w:t>uidelines</w:t>
      </w:r>
      <w:r w:rsidRPr="000832AD">
        <w:t xml:space="preserve"> </w:t>
      </w:r>
      <w:r>
        <w:t>and</w:t>
      </w:r>
      <w:r w:rsidRPr="000832AD">
        <w:t xml:space="preserve"> </w:t>
      </w:r>
      <w:r>
        <w:t>regular</w:t>
      </w:r>
      <w:r w:rsidRPr="000832AD">
        <w:t xml:space="preserve"> </w:t>
      </w:r>
      <w:r>
        <w:t>supervisory</w:t>
      </w:r>
      <w:r w:rsidRPr="000832AD">
        <w:t xml:space="preserve"> </w:t>
      </w:r>
      <w:r>
        <w:t>reporting</w:t>
      </w:r>
      <w:r w:rsidRPr="000832AD">
        <w:t xml:space="preserve"> </w:t>
      </w:r>
      <w:r>
        <w:t>on</w:t>
      </w:r>
      <w:r w:rsidRPr="000832AD">
        <w:t xml:space="preserve"> </w:t>
      </w:r>
      <w:r>
        <w:t>the basis</w:t>
      </w:r>
      <w:r w:rsidRPr="000832AD">
        <w:t xml:space="preserve"> </w:t>
      </w:r>
      <w:r>
        <w:t>of</w:t>
      </w:r>
      <w:r w:rsidRPr="000832AD">
        <w:t xml:space="preserve"> </w:t>
      </w:r>
      <w:ins w:id="250" w:author="Author">
        <w:r w:rsidR="00652EE2">
          <w:t xml:space="preserve">the </w:t>
        </w:r>
      </w:ins>
      <w:r>
        <w:t>Solvency</w:t>
      </w:r>
      <w:r w:rsidRPr="000832AD">
        <w:t xml:space="preserve"> </w:t>
      </w:r>
      <w:r>
        <w:t>II Directive.</w:t>
      </w:r>
    </w:p>
    <w:p w14:paraId="3223BFF5" w14:textId="22B5E598" w:rsidR="008B4C13" w:rsidRPr="00A379D5" w:rsidRDefault="008B4C13" w:rsidP="000832AD">
      <w:pPr>
        <w:pStyle w:val="Headingnumbered3"/>
        <w:numPr>
          <w:ilvl w:val="0"/>
          <w:numId w:val="0"/>
        </w:numPr>
        <w:rPr>
          <w:b/>
          <w:bCs w:val="0"/>
          <w:caps w:val="0"/>
          <w:lang w:val="en-GB"/>
        </w:rPr>
      </w:pPr>
      <w:bookmarkStart w:id="251" w:name="_Toc173163556"/>
      <w:r w:rsidRPr="00A379D5">
        <w:rPr>
          <w:b/>
          <w:bCs w:val="0"/>
          <w:caps w:val="0"/>
          <w:lang w:val="en-GB"/>
        </w:rPr>
        <w:lastRenderedPageBreak/>
        <w:t xml:space="preserve">Guideline </w:t>
      </w:r>
      <w:del w:id="252" w:author="Author">
        <w:r w:rsidRPr="00A379D5" w:rsidDel="00C9258A">
          <w:rPr>
            <w:b/>
            <w:bCs w:val="0"/>
            <w:caps w:val="0"/>
            <w:lang w:val="en-GB"/>
          </w:rPr>
          <w:delText xml:space="preserve">8 </w:delText>
        </w:r>
      </w:del>
      <w:ins w:id="253" w:author="Author">
        <w:r w:rsidR="00C9258A">
          <w:rPr>
            <w:b/>
            <w:bCs w:val="0"/>
            <w:caps w:val="0"/>
            <w:lang w:val="en-GB"/>
          </w:rPr>
          <w:t>7</w:t>
        </w:r>
        <w:r w:rsidR="00C9258A" w:rsidRPr="00A379D5">
          <w:rPr>
            <w:b/>
            <w:bCs w:val="0"/>
            <w:caps w:val="0"/>
            <w:lang w:val="en-GB"/>
          </w:rPr>
          <w:t xml:space="preserve"> </w:t>
        </w:r>
      </w:ins>
      <w:r w:rsidRPr="00A379D5">
        <w:rPr>
          <w:b/>
          <w:bCs w:val="0"/>
          <w:caps w:val="0"/>
          <w:lang w:val="en-GB"/>
        </w:rPr>
        <w:t xml:space="preserve">- Best effort: Use of data by </w:t>
      </w:r>
      <w:del w:id="254" w:author="Author">
        <w:r w:rsidRPr="00A379D5" w:rsidDel="00670CC8">
          <w:rPr>
            <w:b/>
            <w:bCs w:val="0"/>
            <w:caps w:val="0"/>
            <w:lang w:val="en-GB"/>
          </w:rPr>
          <w:delText xml:space="preserve">national </w:delText>
        </w:r>
      </w:del>
      <w:r w:rsidRPr="00A379D5">
        <w:rPr>
          <w:b/>
          <w:bCs w:val="0"/>
          <w:caps w:val="0"/>
          <w:lang w:val="en-GB"/>
        </w:rPr>
        <w:t>supervisory authorities</w:t>
      </w:r>
      <w:bookmarkEnd w:id="251"/>
    </w:p>
    <w:p w14:paraId="17247F5D" w14:textId="2DF62BFE" w:rsidR="008B4C13" w:rsidRDefault="00670CC8" w:rsidP="00F25A0B">
      <w:pPr>
        <w:pStyle w:val="ListParagraph"/>
        <w:numPr>
          <w:ilvl w:val="1"/>
          <w:numId w:val="13"/>
        </w:numPr>
        <w:ind w:left="709" w:hanging="567"/>
        <w:jc w:val="both"/>
      </w:pPr>
      <w:ins w:id="255" w:author="Author">
        <w:r>
          <w:t>S</w:t>
        </w:r>
      </w:ins>
      <w:del w:id="256" w:author="Author">
        <w:r w:rsidR="008B4C13" w:rsidDel="00670CC8">
          <w:delText>National</w:delText>
        </w:r>
        <w:r w:rsidR="008B4C13" w:rsidRPr="000832AD" w:rsidDel="00670CC8">
          <w:delText xml:space="preserve"> </w:delText>
        </w:r>
        <w:r w:rsidR="008B4C13" w:rsidDel="00670CC8">
          <w:delText>s</w:delText>
        </w:r>
      </w:del>
      <w:r w:rsidR="008B4C13">
        <w:t>upervisory</w:t>
      </w:r>
      <w:r w:rsidR="008B4C13" w:rsidRPr="000832AD">
        <w:t xml:space="preserve"> </w:t>
      </w:r>
      <w:r w:rsidR="008B4C13">
        <w:t>authorities</w:t>
      </w:r>
      <w:r w:rsidR="008B4C13" w:rsidRPr="000832AD">
        <w:t xml:space="preserve"> </w:t>
      </w:r>
      <w:r w:rsidR="008B4C13">
        <w:t>should</w:t>
      </w:r>
      <w:r w:rsidR="008B4C13" w:rsidRPr="000832AD">
        <w:t xml:space="preserve"> </w:t>
      </w:r>
      <w:r w:rsidR="008B4C13">
        <w:t>acknowledge</w:t>
      </w:r>
      <w:r w:rsidR="008B4C13" w:rsidRPr="000832AD">
        <w:t xml:space="preserve"> </w:t>
      </w:r>
      <w:r w:rsidR="008B4C13">
        <w:t>that</w:t>
      </w:r>
      <w:r w:rsidR="008B4C13" w:rsidRPr="000832AD">
        <w:t xml:space="preserve"> </w:t>
      </w:r>
      <w:r w:rsidR="008B4C13">
        <w:t>the</w:t>
      </w:r>
      <w:r w:rsidR="008B4C13" w:rsidRPr="000832AD">
        <w:t xml:space="preserve"> </w:t>
      </w:r>
      <w:r w:rsidR="008B4C13">
        <w:t>information</w:t>
      </w:r>
      <w:r w:rsidR="008B4C13" w:rsidRPr="000832AD">
        <w:t xml:space="preserve"> </w:t>
      </w:r>
      <w:r w:rsidR="008B4C13">
        <w:t>submitted for financial stability purposes may be subject to changes and may</w:t>
      </w:r>
      <w:r w:rsidR="008B4C13" w:rsidRPr="000832AD">
        <w:t xml:space="preserve"> </w:t>
      </w:r>
      <w:r w:rsidR="008B4C13">
        <w:t>not</w:t>
      </w:r>
      <w:r w:rsidR="008B4C13" w:rsidRPr="000832AD">
        <w:t xml:space="preserve"> </w:t>
      </w:r>
      <w:r w:rsidR="008B4C13">
        <w:t>be</w:t>
      </w:r>
      <w:r w:rsidR="008B4C13" w:rsidRPr="000832AD">
        <w:t xml:space="preserve"> </w:t>
      </w:r>
      <w:r w:rsidR="008B4C13">
        <w:t>identical</w:t>
      </w:r>
      <w:r w:rsidR="008B4C13" w:rsidRPr="000832AD">
        <w:t xml:space="preserve"> </w:t>
      </w:r>
      <w:r w:rsidR="008B4C13">
        <w:t>to</w:t>
      </w:r>
      <w:r w:rsidR="008B4C13" w:rsidRPr="000832AD">
        <w:t xml:space="preserve"> </w:t>
      </w:r>
      <w:r w:rsidR="008B4C13">
        <w:t>regular</w:t>
      </w:r>
      <w:r w:rsidR="008B4C13" w:rsidRPr="000832AD">
        <w:t xml:space="preserve"> </w:t>
      </w:r>
      <w:r w:rsidR="008B4C13">
        <w:t>supervisory</w:t>
      </w:r>
      <w:r w:rsidR="008B4C13" w:rsidRPr="000832AD">
        <w:t xml:space="preserve"> </w:t>
      </w:r>
      <w:r w:rsidR="008B4C13">
        <w:t>reporting</w:t>
      </w:r>
      <w:r w:rsidR="008B4C13" w:rsidRPr="000832AD">
        <w:t xml:space="preserve"> </w:t>
      </w:r>
      <w:r w:rsidR="008B4C13">
        <w:t>according</w:t>
      </w:r>
      <w:r w:rsidR="008B4C13" w:rsidRPr="000832AD">
        <w:t xml:space="preserve"> </w:t>
      </w:r>
      <w:r w:rsidR="008B4C13">
        <w:t>to</w:t>
      </w:r>
      <w:r w:rsidR="008B4C13" w:rsidRPr="000832AD">
        <w:t xml:space="preserve"> </w:t>
      </w:r>
      <w:ins w:id="257" w:author="Author">
        <w:r w:rsidR="00652EE2">
          <w:t xml:space="preserve">the </w:t>
        </w:r>
      </w:ins>
      <w:r w:rsidR="008B4C13">
        <w:t>Solvency</w:t>
      </w:r>
      <w:r w:rsidR="008B4C13" w:rsidRPr="000832AD">
        <w:t xml:space="preserve"> </w:t>
      </w:r>
      <w:r w:rsidR="008B4C13">
        <w:t>II</w:t>
      </w:r>
      <w:r w:rsidR="008B4C13" w:rsidRPr="000832AD">
        <w:t xml:space="preserve"> </w:t>
      </w:r>
      <w:r w:rsidR="008B4C13">
        <w:t xml:space="preserve">Directive. However, the relevant </w:t>
      </w:r>
      <w:del w:id="258" w:author="Author">
        <w:r w:rsidR="008B4C13" w:rsidDel="00670CC8">
          <w:delText xml:space="preserve">national </w:delText>
        </w:r>
      </w:del>
      <w:r w:rsidR="008B4C13">
        <w:t>supervisory authority may request</w:t>
      </w:r>
      <w:r w:rsidR="008B4C13" w:rsidRPr="000832AD">
        <w:t xml:space="preserve"> </w:t>
      </w:r>
      <w:r w:rsidR="008B4C13">
        <w:t>information</w:t>
      </w:r>
      <w:r w:rsidR="008B4C13" w:rsidRPr="000832AD">
        <w:t xml:space="preserve"> </w:t>
      </w:r>
      <w:r w:rsidR="008B4C13">
        <w:t>on</w:t>
      </w:r>
      <w:r w:rsidR="008B4C13" w:rsidRPr="000832AD">
        <w:t xml:space="preserve"> </w:t>
      </w:r>
      <w:r w:rsidR="008B4C13">
        <w:t>how</w:t>
      </w:r>
      <w:r w:rsidR="008B4C13" w:rsidRPr="000832AD">
        <w:t xml:space="preserve"> </w:t>
      </w:r>
      <w:r w:rsidR="008B4C13">
        <w:t>the</w:t>
      </w:r>
      <w:r w:rsidR="008B4C13" w:rsidRPr="000832AD">
        <w:t xml:space="preserve"> </w:t>
      </w:r>
      <w:r w:rsidR="008B4C13">
        <w:t>reported</w:t>
      </w:r>
      <w:r w:rsidR="008B4C13" w:rsidRPr="000832AD">
        <w:t xml:space="preserve"> </w:t>
      </w:r>
      <w:r w:rsidR="008B4C13">
        <w:t>data</w:t>
      </w:r>
      <w:r w:rsidR="008B4C13" w:rsidRPr="000832AD">
        <w:t xml:space="preserve"> </w:t>
      </w:r>
      <w:r w:rsidR="008B4C13">
        <w:t>was</w:t>
      </w:r>
      <w:r w:rsidR="008B4C13" w:rsidRPr="000832AD">
        <w:t xml:space="preserve"> </w:t>
      </w:r>
      <w:r w:rsidR="008B4C13">
        <w:t>calculated</w:t>
      </w:r>
      <w:r w:rsidR="008B4C13" w:rsidRPr="000832AD">
        <w:t xml:space="preserve"> </w:t>
      </w:r>
      <w:r w:rsidR="008B4C13">
        <w:t>and</w:t>
      </w:r>
      <w:r w:rsidR="008B4C13" w:rsidRPr="000832AD">
        <w:t xml:space="preserve"> </w:t>
      </w:r>
      <w:r w:rsidR="008B4C13">
        <w:t>request</w:t>
      </w:r>
      <w:r w:rsidR="008B4C13" w:rsidRPr="000832AD">
        <w:t xml:space="preserve"> </w:t>
      </w:r>
      <w:r w:rsidR="008B4C13">
        <w:t>updated</w:t>
      </w:r>
      <w:r w:rsidR="008B4C13" w:rsidRPr="000832AD">
        <w:t xml:space="preserve"> </w:t>
      </w:r>
      <w:r w:rsidR="008B4C13">
        <w:t>data</w:t>
      </w:r>
      <w:r w:rsidR="008B4C13" w:rsidRPr="000832AD">
        <w:t xml:space="preserve"> </w:t>
      </w:r>
      <w:r w:rsidR="008B4C13">
        <w:t>if</w:t>
      </w:r>
      <w:r w:rsidR="008B4C13" w:rsidRPr="000832AD">
        <w:t xml:space="preserve"> </w:t>
      </w:r>
      <w:r w:rsidR="008B4C13">
        <w:t>deemed</w:t>
      </w:r>
      <w:r w:rsidR="008B4C13" w:rsidRPr="000832AD">
        <w:t xml:space="preserve"> </w:t>
      </w:r>
      <w:r w:rsidR="008B4C13">
        <w:t>necessary.</w:t>
      </w:r>
    </w:p>
    <w:p w14:paraId="48A84FC2" w14:textId="231B566D" w:rsidR="008B4C13" w:rsidRPr="00A379D5" w:rsidRDefault="008B4C13" w:rsidP="000832AD">
      <w:pPr>
        <w:pStyle w:val="Headingnumbered3"/>
        <w:numPr>
          <w:ilvl w:val="0"/>
          <w:numId w:val="0"/>
        </w:numPr>
        <w:rPr>
          <w:b/>
          <w:bCs w:val="0"/>
          <w:caps w:val="0"/>
          <w:lang w:val="en-GB"/>
        </w:rPr>
      </w:pPr>
      <w:bookmarkStart w:id="259" w:name="_Toc173163557"/>
      <w:r w:rsidRPr="00A379D5">
        <w:rPr>
          <w:b/>
          <w:bCs w:val="0"/>
          <w:caps w:val="0"/>
          <w:lang w:val="en-GB"/>
        </w:rPr>
        <w:t xml:space="preserve">Guideline </w:t>
      </w:r>
      <w:del w:id="260" w:author="Author">
        <w:r w:rsidRPr="00A379D5" w:rsidDel="00C9258A">
          <w:rPr>
            <w:b/>
            <w:bCs w:val="0"/>
            <w:caps w:val="0"/>
            <w:lang w:val="en-GB"/>
          </w:rPr>
          <w:delText xml:space="preserve">9 </w:delText>
        </w:r>
      </w:del>
      <w:ins w:id="261" w:author="Author">
        <w:r w:rsidR="00C9258A">
          <w:rPr>
            <w:b/>
            <w:bCs w:val="0"/>
            <w:caps w:val="0"/>
            <w:lang w:val="en-GB"/>
          </w:rPr>
          <w:t>8</w:t>
        </w:r>
        <w:r w:rsidR="00C9258A" w:rsidRPr="00A379D5">
          <w:rPr>
            <w:b/>
            <w:bCs w:val="0"/>
            <w:caps w:val="0"/>
            <w:lang w:val="en-GB"/>
          </w:rPr>
          <w:t xml:space="preserve"> </w:t>
        </w:r>
      </w:ins>
      <w:r w:rsidRPr="00A379D5">
        <w:rPr>
          <w:b/>
          <w:bCs w:val="0"/>
          <w:caps w:val="0"/>
          <w:lang w:val="en-GB"/>
        </w:rPr>
        <w:t>– Quarterly SCR information</w:t>
      </w:r>
      <w:bookmarkEnd w:id="259"/>
    </w:p>
    <w:p w14:paraId="72E2EBF0" w14:textId="438D5BD8" w:rsidR="008B4C13" w:rsidRDefault="008B4C13" w:rsidP="00F25A0B">
      <w:pPr>
        <w:pStyle w:val="ListParagraph"/>
        <w:numPr>
          <w:ilvl w:val="1"/>
          <w:numId w:val="13"/>
        </w:numPr>
        <w:ind w:left="709" w:hanging="567"/>
        <w:jc w:val="both"/>
      </w:pPr>
      <w:r>
        <w:t>Insurance</w:t>
      </w:r>
      <w:r w:rsidRPr="000832AD">
        <w:t xml:space="preserve"> </w:t>
      </w:r>
      <w:r>
        <w:t>and</w:t>
      </w:r>
      <w:r w:rsidRPr="000832AD">
        <w:t xml:space="preserve"> </w:t>
      </w:r>
      <w:r>
        <w:t>reinsurance</w:t>
      </w:r>
      <w:r w:rsidRPr="000832AD">
        <w:t xml:space="preserve"> </w:t>
      </w:r>
      <w:r>
        <w:t>undertakings,</w:t>
      </w:r>
      <w:r w:rsidRPr="000832AD">
        <w:t xml:space="preserve"> </w:t>
      </w:r>
      <w:r>
        <w:t>participating</w:t>
      </w:r>
      <w:r w:rsidRPr="000832AD">
        <w:t xml:space="preserve"> </w:t>
      </w:r>
      <w:r>
        <w:t>insurance</w:t>
      </w:r>
      <w:r w:rsidRPr="000832AD">
        <w:t xml:space="preserve"> </w:t>
      </w:r>
      <w:r>
        <w:t>and</w:t>
      </w:r>
      <w:r w:rsidRPr="000832AD">
        <w:t xml:space="preserve"> </w:t>
      </w:r>
      <w:r>
        <w:t>reinsurance</w:t>
      </w:r>
      <w:r w:rsidRPr="000832AD">
        <w:t xml:space="preserve"> </w:t>
      </w:r>
      <w:r>
        <w:t>undertakings,</w:t>
      </w:r>
      <w:r w:rsidRPr="000832AD">
        <w:t xml:space="preserve"> </w:t>
      </w:r>
      <w:r>
        <w:t>insurance</w:t>
      </w:r>
      <w:r w:rsidRPr="000832AD">
        <w:t xml:space="preserve"> </w:t>
      </w:r>
      <w:r>
        <w:t>holding</w:t>
      </w:r>
      <w:r w:rsidRPr="000832AD">
        <w:t xml:space="preserve"> </w:t>
      </w:r>
      <w:r>
        <w:t>companies</w:t>
      </w:r>
      <w:r w:rsidRPr="000832AD">
        <w:t xml:space="preserve"> </w:t>
      </w:r>
      <w:r>
        <w:t>or</w:t>
      </w:r>
      <w:r w:rsidRPr="000832AD">
        <w:t xml:space="preserve"> </w:t>
      </w:r>
      <w:r>
        <w:t>mixed</w:t>
      </w:r>
      <w:r w:rsidRPr="000832AD">
        <w:t xml:space="preserve"> </w:t>
      </w:r>
      <w:r>
        <w:t>financial</w:t>
      </w:r>
      <w:r w:rsidRPr="000832AD">
        <w:t xml:space="preserve"> </w:t>
      </w:r>
      <w:r>
        <w:t>holding companies and insurance third country branches should ensure that</w:t>
      </w:r>
      <w:r w:rsidRPr="000832AD">
        <w:t xml:space="preserve"> </w:t>
      </w:r>
      <w:r>
        <w:t>quarterly SCR information provides a good approximation of the true SCR level.</w:t>
      </w:r>
      <w:r w:rsidRPr="000832AD">
        <w:t xml:space="preserve"> </w:t>
      </w:r>
      <w:r>
        <w:t>The</w:t>
      </w:r>
      <w:r w:rsidRPr="000832AD">
        <w:t xml:space="preserve"> </w:t>
      </w:r>
      <w:r>
        <w:t>quarterly</w:t>
      </w:r>
      <w:r w:rsidRPr="000832AD">
        <w:t xml:space="preserve"> </w:t>
      </w:r>
      <w:r>
        <w:t>SCR</w:t>
      </w:r>
      <w:r w:rsidRPr="000832AD">
        <w:t xml:space="preserve"> </w:t>
      </w:r>
      <w:r>
        <w:t>figures</w:t>
      </w:r>
      <w:r w:rsidRPr="000832AD">
        <w:t xml:space="preserve"> </w:t>
      </w:r>
      <w:r>
        <w:t>may</w:t>
      </w:r>
      <w:r w:rsidRPr="000832AD">
        <w:t xml:space="preserve"> </w:t>
      </w:r>
      <w:r>
        <w:t>be</w:t>
      </w:r>
      <w:r w:rsidRPr="000832AD">
        <w:t xml:space="preserve"> </w:t>
      </w:r>
      <w:r>
        <w:t>updated</w:t>
      </w:r>
      <w:r w:rsidRPr="000832AD">
        <w:t xml:space="preserve"> </w:t>
      </w:r>
      <w:r>
        <w:t>only</w:t>
      </w:r>
      <w:r w:rsidRPr="000832AD">
        <w:t xml:space="preserve"> </w:t>
      </w:r>
      <w:r>
        <w:t>with</w:t>
      </w:r>
      <w:r w:rsidRPr="000832AD">
        <w:t xml:space="preserve"> </w:t>
      </w:r>
      <w:r>
        <w:t>the</w:t>
      </w:r>
      <w:r w:rsidRPr="000832AD">
        <w:t xml:space="preserve"> </w:t>
      </w:r>
      <w:r>
        <w:t>more</w:t>
      </w:r>
      <w:r w:rsidRPr="000832AD">
        <w:t xml:space="preserve"> </w:t>
      </w:r>
      <w:r>
        <w:t>volatile</w:t>
      </w:r>
      <w:r w:rsidRPr="000832AD">
        <w:t xml:space="preserve"> </w:t>
      </w:r>
      <w:r>
        <w:t>elements, while extrapolation of yearly figures is acceptable for other SCR</w:t>
      </w:r>
      <w:r w:rsidRPr="000832AD">
        <w:t xml:space="preserve"> </w:t>
      </w:r>
      <w:r>
        <w:t>elements,</w:t>
      </w:r>
      <w:r w:rsidRPr="000832AD">
        <w:t xml:space="preserve"> </w:t>
      </w:r>
      <w:r>
        <w:t>in</w:t>
      </w:r>
      <w:r w:rsidRPr="000832AD">
        <w:t xml:space="preserve"> </w:t>
      </w:r>
      <w:r>
        <w:t>line</w:t>
      </w:r>
      <w:r w:rsidRPr="000832AD">
        <w:t xml:space="preserve"> </w:t>
      </w:r>
      <w:r>
        <w:t>with</w:t>
      </w:r>
      <w:r w:rsidRPr="000832AD">
        <w:t xml:space="preserve"> </w:t>
      </w:r>
      <w:del w:id="262" w:author="Author">
        <w:r w:rsidDel="00B74AE9">
          <w:fldChar w:fldCharType="begin"/>
        </w:r>
        <w:r w:rsidDel="00B74AE9">
          <w:delInstrText>HYPERLINK \l "_bookmark5"</w:delInstrText>
        </w:r>
        <w:r w:rsidDel="00B74AE9">
          <w:fldChar w:fldCharType="separate"/>
        </w:r>
        <w:r w:rsidDel="00B74AE9">
          <w:delText>Guideline</w:delText>
        </w:r>
        <w:r w:rsidRPr="000832AD" w:rsidDel="00B74AE9">
          <w:delText xml:space="preserve"> </w:delText>
        </w:r>
        <w:r w:rsidDel="00B74AE9">
          <w:delText>7</w:delText>
        </w:r>
        <w:r w:rsidDel="00B74AE9">
          <w:fldChar w:fldCharType="end"/>
        </w:r>
      </w:del>
      <w:ins w:id="263" w:author="Author">
        <w:r w:rsidR="00B74AE9">
          <w:fldChar w:fldCharType="begin"/>
        </w:r>
        <w:r w:rsidR="00B74AE9">
          <w:instrText>HYPERLINK \l "_bookmark5"</w:instrText>
        </w:r>
        <w:r w:rsidR="00B74AE9">
          <w:fldChar w:fldCharType="separate"/>
        </w:r>
        <w:r w:rsidR="00B74AE9">
          <w:t>Guideline</w:t>
        </w:r>
        <w:r w:rsidR="00B74AE9" w:rsidRPr="000832AD">
          <w:t xml:space="preserve"> </w:t>
        </w:r>
        <w:r w:rsidR="00B74AE9">
          <w:t>6</w:t>
        </w:r>
        <w:r w:rsidR="00B74AE9">
          <w:fldChar w:fldCharType="end"/>
        </w:r>
      </w:ins>
      <w:r>
        <w:t>.</w:t>
      </w:r>
    </w:p>
    <w:p w14:paraId="06825233" w14:textId="77777777" w:rsidR="008B4C13" w:rsidRDefault="008B4C13" w:rsidP="00F25A0B">
      <w:pPr>
        <w:pStyle w:val="ListParagraph"/>
        <w:numPr>
          <w:ilvl w:val="1"/>
          <w:numId w:val="13"/>
        </w:numPr>
        <w:ind w:left="709" w:hanging="567"/>
        <w:jc w:val="both"/>
      </w:pPr>
      <w:r>
        <w:t>As the market risk elements are expected to be the most volatile, insurance and</w:t>
      </w:r>
      <w:r w:rsidRPr="000832AD">
        <w:t xml:space="preserve"> </w:t>
      </w:r>
      <w:r>
        <w:t>reinsurance</w:t>
      </w:r>
      <w:r w:rsidRPr="000832AD">
        <w:t xml:space="preserve"> </w:t>
      </w:r>
      <w:r>
        <w:t>undertakings,</w:t>
      </w:r>
      <w:r w:rsidRPr="000832AD">
        <w:t xml:space="preserve"> </w:t>
      </w:r>
      <w:r>
        <w:t>participating</w:t>
      </w:r>
      <w:r w:rsidRPr="000832AD">
        <w:t xml:space="preserve"> </w:t>
      </w:r>
      <w:r>
        <w:t>insurance</w:t>
      </w:r>
      <w:r w:rsidRPr="000832AD">
        <w:t xml:space="preserve"> </w:t>
      </w:r>
      <w:r>
        <w:t>and</w:t>
      </w:r>
      <w:r w:rsidRPr="000832AD">
        <w:t xml:space="preserve"> </w:t>
      </w:r>
      <w:r>
        <w:t>reinsurance</w:t>
      </w:r>
      <w:r w:rsidRPr="000832AD">
        <w:t xml:space="preserve"> </w:t>
      </w:r>
      <w:r>
        <w:t>undertakings,</w:t>
      </w:r>
      <w:r w:rsidRPr="000832AD">
        <w:t xml:space="preserve"> </w:t>
      </w:r>
      <w:r>
        <w:t>insurance</w:t>
      </w:r>
      <w:r w:rsidRPr="000832AD">
        <w:t xml:space="preserve"> </w:t>
      </w:r>
      <w:r>
        <w:t>holding</w:t>
      </w:r>
      <w:r w:rsidRPr="000832AD">
        <w:t xml:space="preserve"> </w:t>
      </w:r>
      <w:r>
        <w:t>companies</w:t>
      </w:r>
      <w:r w:rsidRPr="000832AD">
        <w:t xml:space="preserve"> </w:t>
      </w:r>
      <w:r>
        <w:t>or</w:t>
      </w:r>
      <w:r w:rsidRPr="000832AD">
        <w:t xml:space="preserve"> </w:t>
      </w:r>
      <w:r>
        <w:t>mixed</w:t>
      </w:r>
      <w:r w:rsidRPr="000832AD">
        <w:t xml:space="preserve"> </w:t>
      </w:r>
      <w:r>
        <w:t>financial</w:t>
      </w:r>
      <w:r w:rsidRPr="000832AD">
        <w:t xml:space="preserve"> </w:t>
      </w:r>
      <w:r>
        <w:t>holding</w:t>
      </w:r>
      <w:r w:rsidRPr="000832AD">
        <w:t xml:space="preserve"> </w:t>
      </w:r>
      <w:r>
        <w:t>companies and insurance third country branches should in particular consider to</w:t>
      </w:r>
      <w:r w:rsidRPr="000832AD">
        <w:t xml:space="preserve"> </w:t>
      </w:r>
      <w:r>
        <w:t>re-calculate the</w:t>
      </w:r>
      <w:r w:rsidRPr="000832AD">
        <w:t xml:space="preserve"> </w:t>
      </w:r>
      <w:r>
        <w:t>market risk module, or its more volatile</w:t>
      </w:r>
      <w:r w:rsidRPr="000832AD">
        <w:t xml:space="preserve"> </w:t>
      </w:r>
      <w:r>
        <w:t>components, in order</w:t>
      </w:r>
      <w:r w:rsidRPr="000832AD">
        <w:t xml:space="preserve"> </w:t>
      </w:r>
      <w:r>
        <w:t>to</w:t>
      </w:r>
      <w:r w:rsidRPr="000832AD">
        <w:t xml:space="preserve"> </w:t>
      </w:r>
      <w:r>
        <w:t>report</w:t>
      </w:r>
      <w:r w:rsidRPr="000832AD">
        <w:t xml:space="preserve"> </w:t>
      </w:r>
      <w:r>
        <w:t>the overall</w:t>
      </w:r>
      <w:r w:rsidRPr="000832AD">
        <w:t xml:space="preserve"> </w:t>
      </w:r>
      <w:r>
        <w:t>SCR</w:t>
      </w:r>
      <w:r w:rsidRPr="000832AD">
        <w:t xml:space="preserve"> </w:t>
      </w:r>
      <w:r>
        <w:t>on</w:t>
      </w:r>
      <w:r w:rsidRPr="000832AD">
        <w:t xml:space="preserve"> </w:t>
      </w:r>
      <w:r>
        <w:t>a</w:t>
      </w:r>
      <w:r w:rsidRPr="000832AD">
        <w:t xml:space="preserve"> </w:t>
      </w:r>
      <w:r>
        <w:t>best</w:t>
      </w:r>
      <w:r w:rsidRPr="000832AD">
        <w:t xml:space="preserve"> </w:t>
      </w:r>
      <w:r>
        <w:t>effort</w:t>
      </w:r>
      <w:r w:rsidRPr="000832AD">
        <w:t xml:space="preserve"> </w:t>
      </w:r>
      <w:r>
        <w:t>basis.</w:t>
      </w:r>
    </w:p>
    <w:p w14:paraId="50981351" w14:textId="63345220" w:rsidR="008B4C13" w:rsidRDefault="008B4C13" w:rsidP="00F25A0B">
      <w:pPr>
        <w:pStyle w:val="ListParagraph"/>
        <w:numPr>
          <w:ilvl w:val="1"/>
          <w:numId w:val="13"/>
        </w:numPr>
        <w:ind w:left="709" w:hanging="567"/>
        <w:jc w:val="both"/>
      </w:pPr>
      <w:r>
        <w:t>Where</w:t>
      </w:r>
      <w:r w:rsidRPr="000832AD">
        <w:t xml:space="preserve"> </w:t>
      </w:r>
      <w:r>
        <w:t>approximations</w:t>
      </w:r>
      <w:r w:rsidRPr="000832AD">
        <w:t xml:space="preserve"> </w:t>
      </w:r>
      <w:r>
        <w:t>and</w:t>
      </w:r>
      <w:r w:rsidRPr="000832AD">
        <w:t xml:space="preserve"> </w:t>
      </w:r>
      <w:r>
        <w:t>simplifications</w:t>
      </w:r>
      <w:r w:rsidRPr="000832AD">
        <w:t xml:space="preserve"> </w:t>
      </w:r>
      <w:r>
        <w:t>are</w:t>
      </w:r>
      <w:r w:rsidRPr="000832AD">
        <w:t xml:space="preserve"> </w:t>
      </w:r>
      <w:r>
        <w:t>employed,</w:t>
      </w:r>
      <w:r w:rsidRPr="000832AD">
        <w:t xml:space="preserve"> </w:t>
      </w:r>
      <w:r>
        <w:t>insurance</w:t>
      </w:r>
      <w:r w:rsidRPr="000832AD">
        <w:t xml:space="preserve"> </w:t>
      </w:r>
      <w:r>
        <w:t>and</w:t>
      </w:r>
      <w:r w:rsidRPr="000832AD">
        <w:t xml:space="preserve"> </w:t>
      </w:r>
      <w:r>
        <w:t>reinsurance</w:t>
      </w:r>
      <w:r w:rsidRPr="000832AD">
        <w:t xml:space="preserve"> </w:t>
      </w:r>
      <w:r>
        <w:t>undertakings,</w:t>
      </w:r>
      <w:r w:rsidRPr="000832AD">
        <w:t xml:space="preserve"> </w:t>
      </w:r>
      <w:r>
        <w:t>participating</w:t>
      </w:r>
      <w:r w:rsidRPr="000832AD">
        <w:t xml:space="preserve"> </w:t>
      </w:r>
      <w:r>
        <w:t>insurance</w:t>
      </w:r>
      <w:r w:rsidRPr="000832AD">
        <w:t xml:space="preserve"> </w:t>
      </w:r>
      <w:r>
        <w:t>and</w:t>
      </w:r>
      <w:r w:rsidRPr="000832AD">
        <w:t xml:space="preserve"> </w:t>
      </w:r>
      <w:r>
        <w:t>reinsurance</w:t>
      </w:r>
      <w:r w:rsidRPr="000832AD">
        <w:t xml:space="preserve"> </w:t>
      </w:r>
      <w:r>
        <w:t>undertakings,</w:t>
      </w:r>
      <w:r w:rsidRPr="000832AD">
        <w:t xml:space="preserve"> </w:t>
      </w:r>
      <w:r>
        <w:t>insurance</w:t>
      </w:r>
      <w:r w:rsidRPr="000832AD">
        <w:t xml:space="preserve"> </w:t>
      </w:r>
      <w:r>
        <w:t>holding</w:t>
      </w:r>
      <w:r w:rsidRPr="000832AD">
        <w:t xml:space="preserve"> </w:t>
      </w:r>
      <w:r>
        <w:t>companies</w:t>
      </w:r>
      <w:r w:rsidRPr="000832AD">
        <w:t xml:space="preserve"> </w:t>
      </w:r>
      <w:r>
        <w:t>or</w:t>
      </w:r>
      <w:r w:rsidRPr="000832AD">
        <w:t xml:space="preserve"> </w:t>
      </w:r>
      <w:r>
        <w:t>mixed</w:t>
      </w:r>
      <w:r w:rsidRPr="000832AD">
        <w:t xml:space="preserve"> </w:t>
      </w:r>
      <w:r>
        <w:t>financial</w:t>
      </w:r>
      <w:r w:rsidRPr="000832AD">
        <w:t xml:space="preserve"> </w:t>
      </w:r>
      <w:r>
        <w:t>holding</w:t>
      </w:r>
      <w:r w:rsidRPr="000832AD">
        <w:t xml:space="preserve"> </w:t>
      </w:r>
      <w:r>
        <w:t>companies and insurance third country branches should ensure that the data</w:t>
      </w:r>
      <w:r w:rsidRPr="000832AD">
        <w:t xml:space="preserve"> </w:t>
      </w:r>
      <w:r>
        <w:t xml:space="preserve">reported reflect </w:t>
      </w:r>
      <w:del w:id="264" w:author="Author">
        <w:r w:rsidDel="00652EE2">
          <w:delText>a</w:delText>
        </w:r>
      </w:del>
      <w:ins w:id="265" w:author="Author">
        <w:r w:rsidR="00652EE2">
          <w:t>the</w:t>
        </w:r>
      </w:ins>
      <w:r>
        <w:t xml:space="preserve"> best assessment of the current financial condition of the</w:t>
      </w:r>
      <w:r w:rsidRPr="000832AD">
        <w:t xml:space="preserve"> </w:t>
      </w:r>
      <w:r>
        <w:t>reporting</w:t>
      </w:r>
      <w:r w:rsidRPr="000832AD">
        <w:t xml:space="preserve"> </w:t>
      </w:r>
      <w:r>
        <w:t>entity in</w:t>
      </w:r>
      <w:r w:rsidRPr="000832AD">
        <w:t xml:space="preserve"> </w:t>
      </w:r>
      <w:r>
        <w:t>line with</w:t>
      </w:r>
      <w:r w:rsidRPr="000832AD">
        <w:t xml:space="preserve"> </w:t>
      </w:r>
      <w:del w:id="266" w:author="Author">
        <w:r w:rsidDel="00B74AE9">
          <w:fldChar w:fldCharType="begin"/>
        </w:r>
        <w:r w:rsidDel="00B74AE9">
          <w:delInstrText>HYPERLINK \l "_bookmark5"</w:delInstrText>
        </w:r>
        <w:r w:rsidDel="00B74AE9">
          <w:fldChar w:fldCharType="separate"/>
        </w:r>
        <w:r w:rsidDel="00B74AE9">
          <w:delText>Guideline</w:delText>
        </w:r>
        <w:r w:rsidRPr="000832AD" w:rsidDel="00B74AE9">
          <w:delText xml:space="preserve"> </w:delText>
        </w:r>
        <w:r w:rsidDel="00B74AE9">
          <w:delText>7</w:delText>
        </w:r>
        <w:r w:rsidDel="00B74AE9">
          <w:fldChar w:fldCharType="end"/>
        </w:r>
      </w:del>
      <w:ins w:id="267" w:author="Author">
        <w:r w:rsidR="00B74AE9">
          <w:fldChar w:fldCharType="begin"/>
        </w:r>
        <w:r w:rsidR="00B74AE9">
          <w:instrText>HYPERLINK \l "_bookmark5"</w:instrText>
        </w:r>
        <w:r w:rsidR="00B74AE9">
          <w:fldChar w:fldCharType="separate"/>
        </w:r>
        <w:r w:rsidR="00B74AE9">
          <w:t>Guideline</w:t>
        </w:r>
        <w:r w:rsidR="00B74AE9" w:rsidRPr="000832AD">
          <w:t xml:space="preserve"> </w:t>
        </w:r>
        <w:r w:rsidR="00B74AE9">
          <w:t>6</w:t>
        </w:r>
        <w:r w:rsidR="00B74AE9">
          <w:fldChar w:fldCharType="end"/>
        </w:r>
      </w:ins>
      <w:r>
        <w:t>.</w:t>
      </w:r>
    </w:p>
    <w:p w14:paraId="7529EB61" w14:textId="6A82A014" w:rsidR="008B4C13" w:rsidRDefault="008B4C13" w:rsidP="00F25A0B">
      <w:pPr>
        <w:pStyle w:val="ListParagraph"/>
        <w:numPr>
          <w:ilvl w:val="1"/>
          <w:numId w:val="13"/>
        </w:numPr>
        <w:ind w:left="709" w:hanging="567"/>
        <w:jc w:val="both"/>
      </w:pPr>
      <w:r>
        <w:t>In</w:t>
      </w:r>
      <w:r w:rsidRPr="000832AD">
        <w:t xml:space="preserve"> </w:t>
      </w:r>
      <w:r>
        <w:t>line</w:t>
      </w:r>
      <w:r w:rsidRPr="000832AD">
        <w:t xml:space="preserve"> </w:t>
      </w:r>
      <w:r>
        <w:t>with</w:t>
      </w:r>
      <w:r w:rsidRPr="000832AD">
        <w:t xml:space="preserve"> </w:t>
      </w:r>
      <w:ins w:id="268" w:author="Author">
        <w:r w:rsidR="00652EE2">
          <w:t xml:space="preserve">the </w:t>
        </w:r>
      </w:ins>
      <w:r>
        <w:t>Solvency</w:t>
      </w:r>
      <w:r w:rsidRPr="000832AD">
        <w:t xml:space="preserve"> </w:t>
      </w:r>
      <w:r>
        <w:t>II</w:t>
      </w:r>
      <w:r w:rsidRPr="000832AD">
        <w:t xml:space="preserve"> </w:t>
      </w:r>
      <w:r>
        <w:t>Directive,</w:t>
      </w:r>
      <w:r w:rsidRPr="000832AD">
        <w:t xml:space="preserve"> </w:t>
      </w:r>
      <w:r>
        <w:t>the</w:t>
      </w:r>
      <w:r w:rsidRPr="000832AD">
        <w:t xml:space="preserve"> </w:t>
      </w:r>
      <w:del w:id="269" w:author="Author">
        <w:r w:rsidDel="00670CC8">
          <w:delText>national</w:delText>
        </w:r>
        <w:r w:rsidRPr="000832AD" w:rsidDel="00670CC8">
          <w:delText xml:space="preserve"> </w:delText>
        </w:r>
      </w:del>
      <w:r>
        <w:t>supervisory</w:t>
      </w:r>
      <w:r w:rsidRPr="000832AD">
        <w:t xml:space="preserve"> </w:t>
      </w:r>
      <w:r>
        <w:t>authority</w:t>
      </w:r>
      <w:r w:rsidRPr="000832AD">
        <w:t xml:space="preserve"> </w:t>
      </w:r>
      <w:r>
        <w:t>may</w:t>
      </w:r>
      <w:r w:rsidRPr="000832AD">
        <w:t xml:space="preserve"> </w:t>
      </w:r>
      <w:r>
        <w:t>require a full recalculation of the SCR where there is evidence to suggest that</w:t>
      </w:r>
      <w:r w:rsidRPr="000832AD">
        <w:t xml:space="preserve"> </w:t>
      </w:r>
      <w:r>
        <w:t>the</w:t>
      </w:r>
      <w:r w:rsidRPr="000832AD">
        <w:t xml:space="preserve"> </w:t>
      </w:r>
      <w:r>
        <w:t>risk</w:t>
      </w:r>
      <w:r w:rsidRPr="000832AD">
        <w:t xml:space="preserve"> </w:t>
      </w:r>
      <w:r>
        <w:t>profile</w:t>
      </w:r>
      <w:r w:rsidRPr="000832AD">
        <w:t xml:space="preserve"> </w:t>
      </w:r>
      <w:r>
        <w:t>of</w:t>
      </w:r>
      <w:r w:rsidRPr="000832AD">
        <w:t xml:space="preserve"> </w:t>
      </w:r>
      <w:r>
        <w:t>the</w:t>
      </w:r>
      <w:r w:rsidRPr="000832AD">
        <w:t xml:space="preserve"> </w:t>
      </w:r>
      <w:r>
        <w:t>insurance</w:t>
      </w:r>
      <w:r w:rsidRPr="000832AD">
        <w:t xml:space="preserve"> </w:t>
      </w:r>
      <w:r>
        <w:t>or</w:t>
      </w:r>
      <w:r w:rsidRPr="000832AD">
        <w:t xml:space="preserve"> </w:t>
      </w:r>
      <w:r>
        <w:t>reinsurance</w:t>
      </w:r>
      <w:r w:rsidRPr="000832AD">
        <w:t xml:space="preserve"> </w:t>
      </w:r>
      <w:r>
        <w:t>undertaking</w:t>
      </w:r>
      <w:r w:rsidRPr="000832AD">
        <w:t xml:space="preserve"> </w:t>
      </w:r>
      <w:r>
        <w:t>has</w:t>
      </w:r>
      <w:r w:rsidRPr="000832AD">
        <w:t xml:space="preserve"> </w:t>
      </w:r>
      <w:r>
        <w:t>altered</w:t>
      </w:r>
      <w:r w:rsidRPr="000832AD">
        <w:t xml:space="preserve"> </w:t>
      </w:r>
      <w:r>
        <w:t>significantly since the date on which the SCR was last fully recalculated and</w:t>
      </w:r>
      <w:r w:rsidRPr="000832AD">
        <w:t xml:space="preserve"> </w:t>
      </w:r>
      <w:r>
        <w:t>reported</w:t>
      </w:r>
      <w:r w:rsidRPr="000832AD">
        <w:t xml:space="preserve"> </w:t>
      </w:r>
      <w:r>
        <w:t>for</w:t>
      </w:r>
      <w:r w:rsidRPr="000832AD">
        <w:t xml:space="preserve"> </w:t>
      </w:r>
      <w:r>
        <w:t>prudential</w:t>
      </w:r>
      <w:r w:rsidRPr="000832AD">
        <w:t xml:space="preserve"> </w:t>
      </w:r>
      <w:r>
        <w:t>purposes.</w:t>
      </w:r>
    </w:p>
    <w:p w14:paraId="6437EA16" w14:textId="7AF24C3D" w:rsidR="008B4C13" w:rsidRDefault="008B4C13" w:rsidP="00F25A0B">
      <w:pPr>
        <w:pStyle w:val="ListParagraph"/>
        <w:numPr>
          <w:ilvl w:val="1"/>
          <w:numId w:val="13"/>
        </w:numPr>
        <w:ind w:left="709" w:hanging="567"/>
        <w:jc w:val="both"/>
      </w:pPr>
      <w:r>
        <w:t>In cases</w:t>
      </w:r>
      <w:r w:rsidRPr="000832AD">
        <w:t xml:space="preserve"> </w:t>
      </w:r>
      <w:r>
        <w:t>where</w:t>
      </w:r>
      <w:r w:rsidRPr="000832AD">
        <w:t xml:space="preserve"> </w:t>
      </w:r>
      <w:r>
        <w:t>the reported information would indicate</w:t>
      </w:r>
      <w:r w:rsidRPr="000832AD">
        <w:t xml:space="preserve"> </w:t>
      </w:r>
      <w:r>
        <w:t>non-compliance with</w:t>
      </w:r>
      <w:r w:rsidRPr="000832AD">
        <w:t xml:space="preserve"> </w:t>
      </w:r>
      <w:r>
        <w:t>the SCR or non-compliance with the Minimum Capital Requirement (MCR) as</w:t>
      </w:r>
      <w:r w:rsidRPr="000832AD">
        <w:t xml:space="preserve"> </w:t>
      </w:r>
      <w:r>
        <w:t>defined</w:t>
      </w:r>
      <w:r w:rsidRPr="000832AD">
        <w:t xml:space="preserve"> </w:t>
      </w:r>
      <w:r>
        <w:t>in</w:t>
      </w:r>
      <w:r w:rsidRPr="000832AD">
        <w:t xml:space="preserve"> </w:t>
      </w:r>
      <w:r>
        <w:t>Articles</w:t>
      </w:r>
      <w:r w:rsidRPr="000832AD">
        <w:t xml:space="preserve"> </w:t>
      </w:r>
      <w:r>
        <w:t>138</w:t>
      </w:r>
      <w:r w:rsidRPr="000832AD">
        <w:t xml:space="preserve"> </w:t>
      </w:r>
      <w:r>
        <w:t>and</w:t>
      </w:r>
      <w:r w:rsidRPr="000832AD">
        <w:t xml:space="preserve"> </w:t>
      </w:r>
      <w:r>
        <w:t>139</w:t>
      </w:r>
      <w:r w:rsidRPr="000832AD">
        <w:t xml:space="preserve"> </w:t>
      </w:r>
      <w:r>
        <w:t>of</w:t>
      </w:r>
      <w:r w:rsidRPr="000832AD">
        <w:t xml:space="preserve"> </w:t>
      </w:r>
      <w:ins w:id="270" w:author="Author">
        <w:r w:rsidR="00652EE2">
          <w:t xml:space="preserve">the </w:t>
        </w:r>
      </w:ins>
      <w:r>
        <w:t>Solvency</w:t>
      </w:r>
      <w:r w:rsidRPr="000832AD">
        <w:t xml:space="preserve"> </w:t>
      </w:r>
      <w:r>
        <w:t>II</w:t>
      </w:r>
      <w:r w:rsidRPr="000832AD">
        <w:t xml:space="preserve"> </w:t>
      </w:r>
      <w:r>
        <w:t>Directive,</w:t>
      </w:r>
      <w:r w:rsidRPr="000832AD">
        <w:t xml:space="preserve"> </w:t>
      </w:r>
      <w:r>
        <w:t>the</w:t>
      </w:r>
      <w:r w:rsidRPr="000832AD">
        <w:t xml:space="preserve"> </w:t>
      </w:r>
      <w:del w:id="271" w:author="Author">
        <w:r w:rsidDel="00670CC8">
          <w:delText>national</w:delText>
        </w:r>
        <w:r w:rsidRPr="000832AD" w:rsidDel="00670CC8">
          <w:delText xml:space="preserve"> </w:delText>
        </w:r>
      </w:del>
      <w:r>
        <w:t>supervisory</w:t>
      </w:r>
      <w:r w:rsidRPr="000832AD">
        <w:t xml:space="preserve"> </w:t>
      </w:r>
      <w:r>
        <w:t>authority</w:t>
      </w:r>
      <w:r w:rsidRPr="000832AD">
        <w:t xml:space="preserve"> </w:t>
      </w:r>
      <w:r>
        <w:t>should</w:t>
      </w:r>
      <w:r w:rsidRPr="000832AD">
        <w:t xml:space="preserve"> </w:t>
      </w:r>
      <w:r>
        <w:t>acknowledge</w:t>
      </w:r>
      <w:r w:rsidRPr="000832AD">
        <w:t xml:space="preserve"> </w:t>
      </w:r>
      <w:r>
        <w:t>that,</w:t>
      </w:r>
      <w:r w:rsidRPr="000832AD">
        <w:t xml:space="preserve"> </w:t>
      </w:r>
      <w:r>
        <w:t>without</w:t>
      </w:r>
      <w:r w:rsidRPr="000832AD">
        <w:t xml:space="preserve"> </w:t>
      </w:r>
      <w:r>
        <w:t>prejudice</w:t>
      </w:r>
      <w:r w:rsidRPr="000832AD">
        <w:t xml:space="preserve"> </w:t>
      </w:r>
      <w:r>
        <w:t>to</w:t>
      </w:r>
      <w:r w:rsidRPr="000832AD">
        <w:t xml:space="preserve"> </w:t>
      </w:r>
      <w:r>
        <w:t>its</w:t>
      </w:r>
      <w:r w:rsidRPr="000832AD">
        <w:t xml:space="preserve"> </w:t>
      </w:r>
      <w:r>
        <w:t>responsibilities</w:t>
      </w:r>
      <w:r w:rsidRPr="000832AD">
        <w:t xml:space="preserve"> </w:t>
      </w:r>
      <w:r>
        <w:t>and</w:t>
      </w:r>
      <w:r w:rsidRPr="000832AD">
        <w:t xml:space="preserve"> </w:t>
      </w:r>
      <w:r>
        <w:t>related</w:t>
      </w:r>
      <w:r w:rsidRPr="000832AD">
        <w:t xml:space="preserve"> </w:t>
      </w:r>
      <w:r>
        <w:t>powers,</w:t>
      </w:r>
      <w:r w:rsidRPr="000832AD">
        <w:t xml:space="preserve"> </w:t>
      </w:r>
      <w:r>
        <w:t>the</w:t>
      </w:r>
      <w:r w:rsidRPr="000832AD">
        <w:t xml:space="preserve"> </w:t>
      </w:r>
      <w:r>
        <w:t>information</w:t>
      </w:r>
      <w:r w:rsidRPr="000832AD">
        <w:t xml:space="preserve"> </w:t>
      </w:r>
      <w:r>
        <w:t>submitted</w:t>
      </w:r>
      <w:r w:rsidRPr="000832AD">
        <w:t xml:space="preserve"> </w:t>
      </w:r>
      <w:r>
        <w:t>under</w:t>
      </w:r>
      <w:r w:rsidRPr="000832AD">
        <w:t xml:space="preserve"> </w:t>
      </w:r>
      <w:r>
        <w:t>these</w:t>
      </w:r>
      <w:r w:rsidRPr="000832AD">
        <w:t xml:space="preserve"> </w:t>
      </w:r>
      <w:r>
        <w:t>Guidelines may constitute preliminary data subject to revision, in accordance</w:t>
      </w:r>
      <w:r w:rsidRPr="000832AD">
        <w:t xml:space="preserve"> </w:t>
      </w:r>
      <w:r>
        <w:t>with</w:t>
      </w:r>
      <w:r w:rsidRPr="000832AD">
        <w:t xml:space="preserve"> </w:t>
      </w:r>
      <w:del w:id="272" w:author="Author">
        <w:r w:rsidDel="00B74AE9">
          <w:fldChar w:fldCharType="begin"/>
        </w:r>
        <w:r w:rsidDel="00B74AE9">
          <w:delInstrText>HYPERLINK \l "_bookmark9"</w:delInstrText>
        </w:r>
        <w:r w:rsidDel="00B74AE9">
          <w:fldChar w:fldCharType="separate"/>
        </w:r>
        <w:r w:rsidDel="00B74AE9">
          <w:delText>Guideline</w:delText>
        </w:r>
        <w:r w:rsidRPr="000832AD" w:rsidDel="00B74AE9">
          <w:delText xml:space="preserve"> </w:delText>
        </w:r>
        <w:r w:rsidDel="00B74AE9">
          <w:delText>8</w:delText>
        </w:r>
        <w:r w:rsidDel="00B74AE9">
          <w:fldChar w:fldCharType="end"/>
        </w:r>
      </w:del>
      <w:ins w:id="273" w:author="Author">
        <w:r w:rsidR="00B74AE9">
          <w:fldChar w:fldCharType="begin"/>
        </w:r>
        <w:r w:rsidR="00B74AE9">
          <w:instrText>HYPERLINK \l "_bookmark9"</w:instrText>
        </w:r>
        <w:r w:rsidR="00B74AE9">
          <w:fldChar w:fldCharType="separate"/>
        </w:r>
        <w:r w:rsidR="00B74AE9">
          <w:t>Guideline</w:t>
        </w:r>
        <w:r w:rsidR="00B74AE9" w:rsidRPr="000832AD">
          <w:t xml:space="preserve"> </w:t>
        </w:r>
        <w:r w:rsidR="00B74AE9">
          <w:t>7</w:t>
        </w:r>
        <w:r w:rsidR="00B74AE9">
          <w:fldChar w:fldCharType="end"/>
        </w:r>
      </w:ins>
      <w:r>
        <w:t>.</w:t>
      </w:r>
    </w:p>
    <w:p w14:paraId="501C45F4" w14:textId="77777777" w:rsidR="008B4C13" w:rsidRDefault="008B4C13" w:rsidP="00F25A0B">
      <w:pPr>
        <w:pStyle w:val="ListParagraph"/>
        <w:numPr>
          <w:ilvl w:val="1"/>
          <w:numId w:val="13"/>
        </w:numPr>
        <w:ind w:left="709" w:hanging="567"/>
        <w:jc w:val="both"/>
      </w:pPr>
      <w:r>
        <w:t>In</w:t>
      </w:r>
      <w:r w:rsidRPr="000832AD">
        <w:t xml:space="preserve"> </w:t>
      </w:r>
      <w:r>
        <w:t>cases</w:t>
      </w:r>
      <w:r w:rsidRPr="000832AD">
        <w:t xml:space="preserve"> </w:t>
      </w:r>
      <w:r>
        <w:t>described</w:t>
      </w:r>
      <w:r w:rsidRPr="000832AD">
        <w:t xml:space="preserve"> </w:t>
      </w:r>
      <w:r>
        <w:t>under</w:t>
      </w:r>
      <w:r w:rsidRPr="000832AD">
        <w:t xml:space="preserve"> </w:t>
      </w:r>
      <w:r>
        <w:t>the</w:t>
      </w:r>
      <w:r w:rsidRPr="000832AD">
        <w:t xml:space="preserve"> </w:t>
      </w:r>
      <w:r>
        <w:t>previous</w:t>
      </w:r>
      <w:r w:rsidRPr="000832AD">
        <w:t xml:space="preserve"> </w:t>
      </w:r>
      <w:r>
        <w:t>paragraph, the</w:t>
      </w:r>
      <w:r w:rsidRPr="000832AD">
        <w:t xml:space="preserve"> </w:t>
      </w:r>
      <w:del w:id="274" w:author="Author">
        <w:r w:rsidDel="00670CC8">
          <w:delText xml:space="preserve">national </w:delText>
        </w:r>
      </w:del>
      <w:r>
        <w:t>supervisory</w:t>
      </w:r>
      <w:r w:rsidRPr="000832AD">
        <w:t xml:space="preserve"> </w:t>
      </w:r>
      <w:r>
        <w:t>authority, without prejudice to its responsibilities and related powers, may</w:t>
      </w:r>
      <w:r w:rsidRPr="000832AD">
        <w:t xml:space="preserve"> </w:t>
      </w:r>
      <w:r>
        <w:t>request</w:t>
      </w:r>
      <w:r w:rsidRPr="000832AD">
        <w:t xml:space="preserve"> </w:t>
      </w:r>
      <w:r>
        <w:t>updated</w:t>
      </w:r>
      <w:r w:rsidRPr="000832AD">
        <w:t xml:space="preserve"> </w:t>
      </w:r>
      <w:r>
        <w:t>and</w:t>
      </w:r>
      <w:r w:rsidRPr="000832AD">
        <w:t xml:space="preserve"> </w:t>
      </w:r>
      <w:r>
        <w:t>confirmed</w:t>
      </w:r>
      <w:r w:rsidRPr="000832AD">
        <w:t xml:space="preserve"> </w:t>
      </w:r>
      <w:r>
        <w:t>data.</w:t>
      </w:r>
    </w:p>
    <w:p w14:paraId="67B4740F" w14:textId="77777777" w:rsidR="008B4C13" w:rsidRDefault="008B4C13" w:rsidP="008B4C13">
      <w:pPr>
        <w:spacing w:line="276" w:lineRule="auto"/>
        <w:jc w:val="both"/>
        <w:sectPr w:rsidR="008B4C13" w:rsidSect="008B4C13">
          <w:pgSz w:w="11910" w:h="16840"/>
          <w:pgMar w:top="1040" w:right="1000" w:bottom="560" w:left="1000" w:header="0" w:footer="372" w:gutter="0"/>
          <w:cols w:space="720"/>
        </w:sectPr>
      </w:pPr>
      <w:bookmarkStart w:id="275" w:name="_bookmark3"/>
      <w:bookmarkStart w:id="276" w:name="_bookmark4"/>
      <w:bookmarkEnd w:id="275"/>
      <w:bookmarkEnd w:id="276"/>
    </w:p>
    <w:p w14:paraId="10D55C29" w14:textId="56ECBBD0" w:rsidR="008B4C13" w:rsidRPr="00FC6387" w:rsidRDefault="008B4C13" w:rsidP="00FC6387">
      <w:pPr>
        <w:pStyle w:val="NoSpacing"/>
        <w:rPr>
          <w:rFonts w:asciiTheme="majorHAnsi" w:eastAsia="Times New Roman" w:hAnsiTheme="majorHAnsi"/>
          <w:bCs/>
          <w:color w:val="5C87B1" w:themeColor="accent1"/>
          <w:sz w:val="24"/>
          <w:szCs w:val="24"/>
          <w:lang w:val="en-GB"/>
        </w:rPr>
      </w:pPr>
      <w:r w:rsidRPr="00FC6387">
        <w:rPr>
          <w:rFonts w:asciiTheme="majorHAnsi" w:eastAsia="Times New Roman" w:hAnsiTheme="majorHAnsi"/>
          <w:bCs/>
          <w:color w:val="5C87B1" w:themeColor="accent1"/>
          <w:sz w:val="24"/>
          <w:szCs w:val="24"/>
          <w:lang w:val="en-GB"/>
        </w:rPr>
        <w:lastRenderedPageBreak/>
        <w:t>S</w:t>
      </w:r>
      <w:r w:rsidR="00A379D5">
        <w:rPr>
          <w:rFonts w:asciiTheme="majorHAnsi" w:eastAsia="Times New Roman" w:hAnsiTheme="majorHAnsi"/>
          <w:bCs/>
          <w:color w:val="5C87B1" w:themeColor="accent1"/>
          <w:sz w:val="24"/>
          <w:szCs w:val="24"/>
          <w:lang w:val="en-GB"/>
        </w:rPr>
        <w:t>ECTION</w:t>
      </w:r>
      <w:r w:rsidRPr="00FC6387">
        <w:rPr>
          <w:rFonts w:asciiTheme="majorHAnsi" w:eastAsia="Times New Roman" w:hAnsiTheme="majorHAnsi"/>
          <w:bCs/>
          <w:color w:val="5C87B1" w:themeColor="accent1"/>
          <w:sz w:val="24"/>
          <w:szCs w:val="24"/>
          <w:lang w:val="en-GB"/>
        </w:rPr>
        <w:t xml:space="preserve"> II: Q</w:t>
      </w:r>
      <w:r w:rsidR="00A379D5">
        <w:rPr>
          <w:rFonts w:asciiTheme="majorHAnsi" w:eastAsia="Times New Roman" w:hAnsiTheme="majorHAnsi"/>
          <w:bCs/>
          <w:color w:val="5C87B1" w:themeColor="accent1"/>
          <w:sz w:val="24"/>
          <w:szCs w:val="24"/>
          <w:lang w:val="en-GB"/>
        </w:rPr>
        <w:t>UANTITATIVE INFORMATION</w:t>
      </w:r>
    </w:p>
    <w:p w14:paraId="0D085197" w14:textId="47A293A8" w:rsidR="008B4C13" w:rsidRPr="00A379D5" w:rsidRDefault="008B4C13" w:rsidP="000832AD">
      <w:pPr>
        <w:pStyle w:val="Headingnumbered3"/>
        <w:numPr>
          <w:ilvl w:val="0"/>
          <w:numId w:val="0"/>
        </w:numPr>
        <w:rPr>
          <w:b/>
          <w:bCs w:val="0"/>
          <w:caps w:val="0"/>
          <w:lang w:val="en-GB"/>
        </w:rPr>
      </w:pPr>
      <w:bookmarkStart w:id="277" w:name="_bookmark10"/>
      <w:bookmarkStart w:id="278" w:name="_bookmark11"/>
      <w:bookmarkStart w:id="279" w:name="_Toc173163559"/>
      <w:bookmarkEnd w:id="277"/>
      <w:bookmarkEnd w:id="278"/>
      <w:r w:rsidRPr="00A379D5">
        <w:rPr>
          <w:b/>
          <w:bCs w:val="0"/>
          <w:caps w:val="0"/>
          <w:lang w:val="en-GB"/>
        </w:rPr>
        <w:t xml:space="preserve">Guideline </w:t>
      </w:r>
      <w:del w:id="280" w:author="Author">
        <w:r w:rsidRPr="00A379D5" w:rsidDel="00C9258A">
          <w:rPr>
            <w:b/>
            <w:bCs w:val="0"/>
            <w:caps w:val="0"/>
            <w:lang w:val="en-GB"/>
          </w:rPr>
          <w:delText xml:space="preserve">10 </w:delText>
        </w:r>
      </w:del>
      <w:ins w:id="281" w:author="Author">
        <w:r w:rsidR="00C9258A">
          <w:rPr>
            <w:b/>
            <w:bCs w:val="0"/>
            <w:caps w:val="0"/>
            <w:lang w:val="en-GB"/>
          </w:rPr>
          <w:t>9</w:t>
        </w:r>
        <w:r w:rsidR="00C9258A" w:rsidRPr="00A379D5">
          <w:rPr>
            <w:b/>
            <w:bCs w:val="0"/>
            <w:caps w:val="0"/>
            <w:lang w:val="en-GB"/>
          </w:rPr>
          <w:t xml:space="preserve"> </w:t>
        </w:r>
      </w:ins>
      <w:r w:rsidRPr="00A379D5">
        <w:rPr>
          <w:b/>
          <w:bCs w:val="0"/>
          <w:caps w:val="0"/>
          <w:lang w:val="en-GB"/>
        </w:rPr>
        <w:t xml:space="preserve">– </w:t>
      </w:r>
      <w:bookmarkStart w:id="282" w:name="_Hlk162014736"/>
      <w:r w:rsidRPr="00A379D5">
        <w:rPr>
          <w:b/>
          <w:bCs w:val="0"/>
          <w:caps w:val="0"/>
          <w:lang w:val="en-GB"/>
        </w:rPr>
        <w:t>Groups’ quantitative semi-annual information</w:t>
      </w:r>
      <w:bookmarkEnd w:id="279"/>
      <w:bookmarkEnd w:id="282"/>
    </w:p>
    <w:p w14:paraId="02A7B7F8" w14:textId="77777777" w:rsidR="008B4C13" w:rsidRDefault="008B4C13" w:rsidP="00F25A0B">
      <w:pPr>
        <w:pStyle w:val="ListParagraph"/>
        <w:numPr>
          <w:ilvl w:val="1"/>
          <w:numId w:val="13"/>
        </w:numPr>
        <w:ind w:left="709" w:hanging="567"/>
        <w:jc w:val="both"/>
      </w:pPr>
      <w:r>
        <w:t>Participating</w:t>
      </w:r>
      <w:r w:rsidRPr="000832AD">
        <w:t xml:space="preserve"> </w:t>
      </w:r>
      <w:r>
        <w:t>insurance</w:t>
      </w:r>
      <w:r w:rsidRPr="000832AD">
        <w:t xml:space="preserve"> </w:t>
      </w:r>
      <w:r>
        <w:t>and</w:t>
      </w:r>
      <w:r w:rsidRPr="000832AD">
        <w:t xml:space="preserve"> </w:t>
      </w:r>
      <w:r>
        <w:t>reinsurance</w:t>
      </w:r>
      <w:r w:rsidRPr="000832AD">
        <w:t xml:space="preserve"> </w:t>
      </w:r>
      <w:r>
        <w:t>undertakings,</w:t>
      </w:r>
      <w:r w:rsidRPr="000832AD">
        <w:t xml:space="preserve"> </w:t>
      </w:r>
      <w:r>
        <w:t>insurance</w:t>
      </w:r>
      <w:r w:rsidRPr="000832AD">
        <w:t xml:space="preserve"> </w:t>
      </w:r>
      <w:r>
        <w:t>holding</w:t>
      </w:r>
      <w:r w:rsidRPr="000832AD">
        <w:t xml:space="preserve"> </w:t>
      </w:r>
      <w:r>
        <w:t>companies or mixed financial holding companies falling within the scope of</w:t>
      </w:r>
      <w:r w:rsidRPr="000832AD">
        <w:t xml:space="preserve"> </w:t>
      </w:r>
      <w:hyperlink w:anchor="_bookmark0" w:history="1">
        <w:r>
          <w:t>Guideline</w:t>
        </w:r>
        <w:r w:rsidRPr="000832AD">
          <w:t xml:space="preserve"> </w:t>
        </w:r>
        <w:r>
          <w:t>1</w:t>
        </w:r>
      </w:hyperlink>
      <w:r w:rsidRPr="000832AD">
        <w:t xml:space="preserve"> </w:t>
      </w:r>
      <w:r>
        <w:t>and</w:t>
      </w:r>
      <w:r w:rsidRPr="000832AD">
        <w:t xml:space="preserve"> </w:t>
      </w:r>
      <w:hyperlink w:anchor="_bookmark1" w:history="1">
        <w:r>
          <w:t>Guideline</w:t>
        </w:r>
        <w:r w:rsidRPr="000832AD">
          <w:t xml:space="preserve"> </w:t>
        </w:r>
        <w:r>
          <w:t>2</w:t>
        </w:r>
      </w:hyperlink>
      <w:r w:rsidRPr="000832AD">
        <w:t xml:space="preserve"> </w:t>
      </w:r>
      <w:r>
        <w:t>should</w:t>
      </w:r>
      <w:r w:rsidRPr="000832AD">
        <w:t xml:space="preserve"> </w:t>
      </w:r>
      <w:r>
        <w:t>submit</w:t>
      </w:r>
      <w:r w:rsidRPr="000832AD">
        <w:t xml:space="preserve"> </w:t>
      </w:r>
      <w:r>
        <w:t>semi-annually</w:t>
      </w:r>
      <w:r w:rsidRPr="000832AD">
        <w:t xml:space="preserve"> </w:t>
      </w:r>
      <w:r>
        <w:t>to</w:t>
      </w:r>
      <w:r w:rsidRPr="000832AD">
        <w:t xml:space="preserve"> </w:t>
      </w:r>
      <w:r>
        <w:t>the</w:t>
      </w:r>
      <w:r w:rsidRPr="000832AD">
        <w:t xml:space="preserve"> </w:t>
      </w:r>
      <w:del w:id="283" w:author="Author">
        <w:r w:rsidDel="00670CC8">
          <w:delText>national</w:delText>
        </w:r>
        <w:r w:rsidRPr="000832AD" w:rsidDel="00670CC8">
          <w:delText xml:space="preserve"> </w:delText>
        </w:r>
      </w:del>
      <w:r>
        <w:t>supervisory</w:t>
      </w:r>
      <w:r w:rsidRPr="000832AD">
        <w:t xml:space="preserve"> </w:t>
      </w:r>
      <w:r>
        <w:t>authority</w:t>
      </w:r>
      <w:r w:rsidRPr="002F3843">
        <w:t xml:space="preserve"> </w:t>
      </w:r>
      <w:r>
        <w:t>the following</w:t>
      </w:r>
      <w:r w:rsidRPr="002F3843">
        <w:t xml:space="preserve"> </w:t>
      </w:r>
      <w:r>
        <w:t>information:</w:t>
      </w:r>
    </w:p>
    <w:p w14:paraId="7749641B" w14:textId="672A8336" w:rsidR="008B4C13" w:rsidRPr="000832AD" w:rsidRDefault="008B4C13" w:rsidP="00F25A0B">
      <w:pPr>
        <w:pStyle w:val="NoSpacing"/>
        <w:numPr>
          <w:ilvl w:val="0"/>
          <w:numId w:val="17"/>
        </w:numPr>
        <w:jc w:val="both"/>
      </w:pPr>
      <w:bookmarkStart w:id="284" w:name="_Hlk162014763"/>
      <w:r w:rsidRPr="000832AD">
        <w:t xml:space="preserve">template S.14.04.11 of Technical Annex A, specifying specific information on </w:t>
      </w:r>
      <w:ins w:id="285" w:author="Author">
        <w:r w:rsidR="00652EE2">
          <w:t>l</w:t>
        </w:r>
      </w:ins>
      <w:del w:id="286" w:author="Author">
        <w:r w:rsidRPr="000832AD" w:rsidDel="00652EE2">
          <w:delText>L</w:delText>
        </w:r>
      </w:del>
      <w:r w:rsidRPr="000832AD">
        <w:t xml:space="preserve">iquidity risk for life business, by portfolio, only when method 1 as defined in Article 230 of </w:t>
      </w:r>
      <w:ins w:id="287" w:author="Author">
        <w:r w:rsidR="00652EE2">
          <w:t xml:space="preserve">the </w:t>
        </w:r>
      </w:ins>
      <w:r w:rsidRPr="000832AD">
        <w:t xml:space="preserve">Solvency II Directive is used, either exclusively or in combination with method 2 as defined in Article 233 of the Solvency II Directive, following the instructions set out </w:t>
      </w:r>
      <w:r w:rsidRPr="00476F52">
        <w:t>in</w:t>
      </w:r>
      <w:r w:rsidRPr="000832AD">
        <w:t xml:space="preserve"> </w:t>
      </w:r>
      <w:r w:rsidRPr="00476F52">
        <w:t>S.14.04</w:t>
      </w:r>
      <w:r w:rsidRPr="000832AD">
        <w:t xml:space="preserve"> of Technical Annex B;</w:t>
      </w:r>
    </w:p>
    <w:p w14:paraId="559256CC" w14:textId="1DC1CD97" w:rsidR="008B4C13" w:rsidRPr="000832AD" w:rsidRDefault="008B4C13" w:rsidP="00F25A0B">
      <w:pPr>
        <w:pStyle w:val="NoSpacing"/>
        <w:numPr>
          <w:ilvl w:val="0"/>
          <w:numId w:val="17"/>
        </w:numPr>
        <w:jc w:val="both"/>
      </w:pPr>
      <w:bookmarkStart w:id="288" w:name="_Hlk162014907"/>
      <w:bookmarkEnd w:id="284"/>
      <w:r w:rsidRPr="000832AD">
        <w:t xml:space="preserve">template S.14.05.11 of Technical Annex A, specifying specific information on </w:t>
      </w:r>
      <w:ins w:id="289" w:author="Author">
        <w:r w:rsidR="00652EE2">
          <w:t>l</w:t>
        </w:r>
      </w:ins>
      <w:del w:id="290" w:author="Author">
        <w:r w:rsidRPr="000832AD" w:rsidDel="00652EE2">
          <w:delText>L</w:delText>
        </w:r>
      </w:del>
      <w:r w:rsidRPr="000832AD">
        <w:t xml:space="preserve">iquidity risk for non-life business, by portfolio, only when method 1 as defined in Article 230 of </w:t>
      </w:r>
      <w:ins w:id="291" w:author="Author">
        <w:r w:rsidR="00652EE2">
          <w:t xml:space="preserve">the </w:t>
        </w:r>
      </w:ins>
      <w:r w:rsidRPr="000832AD">
        <w:t>Solvency II Directive is used, either exclusively or in combination with method 2 as defined in Article 233 of the Solvency II Directive, following the instructions set out in S</w:t>
      </w:r>
      <w:r w:rsidRPr="00F66D24">
        <w:t>.14.0</w:t>
      </w:r>
      <w:r>
        <w:t>5</w:t>
      </w:r>
      <w:r w:rsidRPr="000832AD">
        <w:t xml:space="preserve"> </w:t>
      </w:r>
      <w:r w:rsidRPr="00F66D24">
        <w:t>of</w:t>
      </w:r>
      <w:r w:rsidRPr="000832AD">
        <w:t xml:space="preserve"> Technical Annex B;</w:t>
      </w:r>
      <w:bookmarkEnd w:id="288"/>
    </w:p>
    <w:p w14:paraId="6A18ABBF" w14:textId="75CA8150" w:rsidR="008B4C13" w:rsidRPr="000832AD" w:rsidRDefault="008B4C13" w:rsidP="00F25A0B">
      <w:pPr>
        <w:pStyle w:val="NoSpacing"/>
        <w:numPr>
          <w:ilvl w:val="0"/>
          <w:numId w:val="17"/>
        </w:numPr>
        <w:jc w:val="both"/>
      </w:pPr>
      <w:r w:rsidRPr="000832AD">
        <w:t xml:space="preserve">template S.38.01.11 of Technical Annex A, specifying information on the duration of the technical provisions, only when method 1 as defined in Article 230 of </w:t>
      </w:r>
      <w:ins w:id="292" w:author="Author">
        <w:r w:rsidR="00652EE2">
          <w:t xml:space="preserve">the </w:t>
        </w:r>
      </w:ins>
      <w:r w:rsidRPr="000832AD">
        <w:t>Solvency II Directive is used, either exclusively or in combination with method 2 as defined in Article 233 of the Solvency II Directive, following the instructions set out in S.38.01 of Technical Annex B;”</w:t>
      </w:r>
    </w:p>
    <w:p w14:paraId="4F819DD8" w14:textId="77777777" w:rsidR="008B4C13" w:rsidRPr="000832AD" w:rsidRDefault="008B4C13" w:rsidP="00F25A0B">
      <w:pPr>
        <w:pStyle w:val="NoSpacing"/>
        <w:numPr>
          <w:ilvl w:val="0"/>
          <w:numId w:val="17"/>
        </w:numPr>
        <w:jc w:val="both"/>
      </w:pPr>
      <w:r w:rsidRPr="000832AD">
        <w:t xml:space="preserve">template S.39.01.11 of Technical Annex </w:t>
      </w:r>
      <w:r>
        <w:t>A,</w:t>
      </w:r>
      <w:r w:rsidRPr="000832AD">
        <w:t xml:space="preserve"> </w:t>
      </w:r>
      <w:r>
        <w:t>specifying</w:t>
      </w:r>
      <w:r w:rsidRPr="000832AD">
        <w:t xml:space="preserve"> </w:t>
      </w:r>
      <w:r>
        <w:t>information</w:t>
      </w:r>
      <w:r w:rsidRPr="000832AD">
        <w:t xml:space="preserve"> </w:t>
      </w:r>
      <w:r>
        <w:t>on</w:t>
      </w:r>
      <w:r w:rsidRPr="000832AD">
        <w:t xml:space="preserve"> </w:t>
      </w:r>
      <w:r>
        <w:t>the</w:t>
      </w:r>
      <w:r w:rsidRPr="000832AD">
        <w:t xml:space="preserve"> </w:t>
      </w:r>
      <w:r>
        <w:t>profit</w:t>
      </w:r>
      <w:r w:rsidRPr="000832AD">
        <w:t xml:space="preserve"> and loss, following the instructions set out in S.39.01 of </w:t>
      </w:r>
      <w:r>
        <w:t>Technical</w:t>
      </w:r>
      <w:r w:rsidRPr="000832AD">
        <w:t xml:space="preserve"> </w:t>
      </w:r>
      <w:r>
        <w:t>Annex</w:t>
      </w:r>
      <w:r w:rsidRPr="000832AD">
        <w:t xml:space="preserve"> </w:t>
      </w:r>
      <w:r>
        <w:t>B.</w:t>
      </w:r>
    </w:p>
    <w:p w14:paraId="73DEEA36" w14:textId="1E1FC271" w:rsidR="008B4C13" w:rsidRPr="00A379D5" w:rsidRDefault="008B4C13" w:rsidP="00FC6387">
      <w:pPr>
        <w:pStyle w:val="Headingnumbered3"/>
        <w:numPr>
          <w:ilvl w:val="0"/>
          <w:numId w:val="0"/>
        </w:numPr>
        <w:rPr>
          <w:b/>
          <w:bCs w:val="0"/>
          <w:caps w:val="0"/>
          <w:lang w:val="en-GB"/>
        </w:rPr>
      </w:pPr>
      <w:bookmarkStart w:id="293" w:name="_bookmark12"/>
      <w:bookmarkStart w:id="294" w:name="_Toc173163560"/>
      <w:bookmarkEnd w:id="293"/>
      <w:r w:rsidRPr="00A379D5">
        <w:rPr>
          <w:b/>
          <w:bCs w:val="0"/>
          <w:caps w:val="0"/>
          <w:lang w:val="en-GB"/>
        </w:rPr>
        <w:t xml:space="preserve">Guideline </w:t>
      </w:r>
      <w:del w:id="295" w:author="Author">
        <w:r w:rsidRPr="00A379D5" w:rsidDel="00C9258A">
          <w:rPr>
            <w:b/>
            <w:bCs w:val="0"/>
            <w:caps w:val="0"/>
            <w:lang w:val="en-GB"/>
          </w:rPr>
          <w:delText xml:space="preserve">11 </w:delText>
        </w:r>
      </w:del>
      <w:ins w:id="296" w:author="Author">
        <w:r w:rsidR="00C9258A">
          <w:rPr>
            <w:b/>
            <w:bCs w:val="0"/>
            <w:caps w:val="0"/>
            <w:lang w:val="en-GB"/>
          </w:rPr>
          <w:t>10</w:t>
        </w:r>
        <w:r w:rsidR="00C9258A" w:rsidRPr="00A379D5">
          <w:rPr>
            <w:b/>
            <w:bCs w:val="0"/>
            <w:caps w:val="0"/>
            <w:lang w:val="en-GB"/>
          </w:rPr>
          <w:t xml:space="preserve"> </w:t>
        </w:r>
      </w:ins>
      <w:r w:rsidRPr="00A379D5">
        <w:rPr>
          <w:b/>
          <w:bCs w:val="0"/>
          <w:caps w:val="0"/>
          <w:lang w:val="en-GB"/>
        </w:rPr>
        <w:t>– Groups’ quantitative quarterly information</w:t>
      </w:r>
      <w:r w:rsidRPr="00A379D5">
        <w:rPr>
          <w:b/>
          <w:bCs w:val="0"/>
          <w:caps w:val="0"/>
          <w:vertAlign w:val="superscript"/>
          <w:lang w:val="en-GB"/>
        </w:rPr>
        <w:footnoteReference w:id="4"/>
      </w:r>
      <w:bookmarkEnd w:id="294"/>
    </w:p>
    <w:p w14:paraId="32C004CD" w14:textId="77777777" w:rsidR="008B4C13" w:rsidRDefault="008B4C13" w:rsidP="00F25A0B">
      <w:pPr>
        <w:pStyle w:val="ListParagraph"/>
        <w:numPr>
          <w:ilvl w:val="1"/>
          <w:numId w:val="13"/>
        </w:numPr>
        <w:ind w:left="709" w:hanging="567"/>
        <w:jc w:val="both"/>
      </w:pPr>
      <w:r>
        <w:t>Participating</w:t>
      </w:r>
      <w:r w:rsidRPr="00FC6387">
        <w:t xml:space="preserve"> </w:t>
      </w:r>
      <w:r>
        <w:t>insurance</w:t>
      </w:r>
      <w:r w:rsidRPr="00FC6387">
        <w:t xml:space="preserve"> </w:t>
      </w:r>
      <w:r>
        <w:t>and</w:t>
      </w:r>
      <w:r w:rsidRPr="00FC6387">
        <w:t xml:space="preserve"> </w:t>
      </w:r>
      <w:r>
        <w:t>reinsurance</w:t>
      </w:r>
      <w:r w:rsidRPr="00FC6387">
        <w:t xml:space="preserve"> </w:t>
      </w:r>
      <w:r>
        <w:t>undertakings,</w:t>
      </w:r>
      <w:r w:rsidRPr="00FC6387">
        <w:t xml:space="preserve"> </w:t>
      </w:r>
      <w:r>
        <w:t>insurance</w:t>
      </w:r>
      <w:r w:rsidRPr="00FC6387">
        <w:t xml:space="preserve"> </w:t>
      </w:r>
      <w:r>
        <w:t>holding</w:t>
      </w:r>
      <w:r w:rsidRPr="00FC6387">
        <w:t xml:space="preserve"> </w:t>
      </w:r>
      <w:r>
        <w:t>companies or mixed financial holding companies falling within the scope of</w:t>
      </w:r>
      <w:r w:rsidRPr="00FC6387">
        <w:t xml:space="preserve"> </w:t>
      </w:r>
      <w:hyperlink w:anchor="_bookmark0" w:history="1">
        <w:r>
          <w:t xml:space="preserve">Guideline 1 </w:t>
        </w:r>
      </w:hyperlink>
      <w:r>
        <w:t xml:space="preserve">and </w:t>
      </w:r>
      <w:hyperlink w:anchor="_bookmark1" w:history="1">
        <w:r>
          <w:t xml:space="preserve">Guideline 2 </w:t>
        </w:r>
      </w:hyperlink>
      <w:r>
        <w:t xml:space="preserve">should submit quarterly to the </w:t>
      </w:r>
      <w:del w:id="297" w:author="Author">
        <w:r w:rsidDel="00670CC8">
          <w:delText xml:space="preserve">national </w:delText>
        </w:r>
      </w:del>
      <w:r>
        <w:t>supervisory</w:t>
      </w:r>
      <w:r w:rsidRPr="00FC6387">
        <w:t xml:space="preserve"> </w:t>
      </w:r>
      <w:r>
        <w:t>authority</w:t>
      </w:r>
      <w:r w:rsidRPr="00FC6387">
        <w:t xml:space="preserve"> </w:t>
      </w:r>
      <w:r>
        <w:t>the following</w:t>
      </w:r>
      <w:r w:rsidRPr="00FC6387">
        <w:t xml:space="preserve"> </w:t>
      </w:r>
      <w:r>
        <w:t>information:</w:t>
      </w:r>
    </w:p>
    <w:p w14:paraId="0B84F48F" w14:textId="77777777" w:rsidR="008B4C13" w:rsidRDefault="008B4C13" w:rsidP="00F25A0B">
      <w:pPr>
        <w:pStyle w:val="NoSpacing"/>
        <w:numPr>
          <w:ilvl w:val="0"/>
          <w:numId w:val="18"/>
        </w:numPr>
        <w:jc w:val="both"/>
      </w:pPr>
      <w:r>
        <w:t>template S.01.01.13 of Technical Annex A, specifying the content of the</w:t>
      </w:r>
      <w:r w:rsidRPr="00FC6387">
        <w:t xml:space="preserve"> </w:t>
      </w:r>
      <w:r>
        <w:t>submission, regardless of the method used for the calculation of the group</w:t>
      </w:r>
      <w:r w:rsidRPr="00FC6387">
        <w:t xml:space="preserve"> </w:t>
      </w:r>
      <w:r>
        <w:t>solvency,</w:t>
      </w:r>
      <w:r w:rsidRPr="00FC6387">
        <w:t xml:space="preserve"> </w:t>
      </w:r>
      <w:r>
        <w:t>following the instructions</w:t>
      </w:r>
      <w:r w:rsidRPr="00FC6387">
        <w:t xml:space="preserve"> </w:t>
      </w:r>
      <w:r>
        <w:t>set</w:t>
      </w:r>
      <w:r w:rsidRPr="00FC6387">
        <w:t xml:space="preserve"> </w:t>
      </w:r>
      <w:r>
        <w:t>out</w:t>
      </w:r>
      <w:r w:rsidRPr="00FC6387">
        <w:t xml:space="preserve"> </w:t>
      </w:r>
      <w:r>
        <w:t>in</w:t>
      </w:r>
      <w:r w:rsidRPr="00FC6387">
        <w:t xml:space="preserve"> </w:t>
      </w:r>
      <w:r>
        <w:t>S.01.01</w:t>
      </w:r>
      <w:r w:rsidRPr="00FC6387">
        <w:t xml:space="preserve"> </w:t>
      </w:r>
      <w:r>
        <w:t>of</w:t>
      </w:r>
      <w:r w:rsidRPr="00FC6387">
        <w:t xml:space="preserve"> </w:t>
      </w:r>
      <w:r>
        <w:t>Technical</w:t>
      </w:r>
      <w:r w:rsidRPr="00FC6387">
        <w:t xml:space="preserve"> </w:t>
      </w:r>
      <w:r>
        <w:t>Annex</w:t>
      </w:r>
      <w:r w:rsidRPr="00FC6387">
        <w:t xml:space="preserve"> </w:t>
      </w:r>
      <w:r>
        <w:t>B;</w:t>
      </w:r>
    </w:p>
    <w:p w14:paraId="06A6BB63" w14:textId="5F7912C5" w:rsidR="008B4C13" w:rsidRDefault="008B4C13" w:rsidP="00F25A0B">
      <w:pPr>
        <w:pStyle w:val="NoSpacing"/>
        <w:numPr>
          <w:ilvl w:val="0"/>
          <w:numId w:val="18"/>
        </w:numPr>
        <w:jc w:val="both"/>
      </w:pPr>
      <w:r>
        <w:t>template S.01.02.04 of Annex I of the Implementing Technical Standard</w:t>
      </w:r>
      <w:ins w:id="298" w:author="Author">
        <w:r w:rsidR="00C54F58">
          <w:t>s</w:t>
        </w:r>
      </w:ins>
      <w:r>
        <w:t xml:space="preserve"> on</w:t>
      </w:r>
      <w:r w:rsidRPr="00FC6387">
        <w:t xml:space="preserve"> </w:t>
      </w:r>
      <w:r>
        <w:t>Submission of</w:t>
      </w:r>
      <w:r w:rsidRPr="00FC6387">
        <w:t xml:space="preserve"> </w:t>
      </w:r>
      <w:r>
        <w:t>Information, specifying basic</w:t>
      </w:r>
      <w:r w:rsidRPr="00FC6387">
        <w:t xml:space="preserve"> </w:t>
      </w:r>
      <w:r>
        <w:t>information on the insurance</w:t>
      </w:r>
      <w:r w:rsidRPr="00FC6387">
        <w:t xml:space="preserve"> </w:t>
      </w:r>
      <w:r>
        <w:t>and reinsurance undertaking and the content of the reporting in general,</w:t>
      </w:r>
      <w:r w:rsidRPr="00FC6387">
        <w:t xml:space="preserve"> </w:t>
      </w:r>
      <w:r>
        <w:t>regardless of the method used for the calculation of the group solvency</w:t>
      </w:r>
      <w:r w:rsidRPr="00FC6387">
        <w:t xml:space="preserve"> </w:t>
      </w:r>
      <w:r>
        <w:t>following the instructions set out in Annex III of the Implementing Technical</w:t>
      </w:r>
      <w:r w:rsidRPr="00FC6387">
        <w:t xml:space="preserve"> </w:t>
      </w:r>
      <w:r>
        <w:t>Standard</w:t>
      </w:r>
      <w:ins w:id="299" w:author="Author">
        <w:r w:rsidR="00C54F58">
          <w:t>s</w:t>
        </w:r>
      </w:ins>
      <w:r w:rsidRPr="00FC6387">
        <w:t xml:space="preserve"> </w:t>
      </w:r>
      <w:r>
        <w:t>on</w:t>
      </w:r>
      <w:r w:rsidRPr="00FC6387">
        <w:t xml:space="preserve"> </w:t>
      </w:r>
      <w:r>
        <w:t>Submission</w:t>
      </w:r>
      <w:r w:rsidRPr="00FC6387">
        <w:t xml:space="preserve"> </w:t>
      </w:r>
      <w:r>
        <w:t>of</w:t>
      </w:r>
      <w:r w:rsidRPr="00FC6387">
        <w:t xml:space="preserve"> </w:t>
      </w:r>
      <w:r>
        <w:t>Information;</w:t>
      </w:r>
    </w:p>
    <w:p w14:paraId="456F8999" w14:textId="60891600" w:rsidR="008B4C13" w:rsidRDefault="008B4C13" w:rsidP="00F25A0B">
      <w:pPr>
        <w:pStyle w:val="NoSpacing"/>
        <w:numPr>
          <w:ilvl w:val="0"/>
          <w:numId w:val="18"/>
        </w:numPr>
        <w:jc w:val="both"/>
      </w:pPr>
      <w:r w:rsidRPr="00B45A0A">
        <w:t>template S.02.01.01 of Annex I of the Implementing Technical Standard</w:t>
      </w:r>
      <w:ins w:id="300" w:author="Author">
        <w:r w:rsidR="00C54F58">
          <w:t>s</w:t>
        </w:r>
      </w:ins>
      <w:r w:rsidRPr="00B45A0A">
        <w:t xml:space="preserve"> on</w:t>
      </w:r>
      <w:r w:rsidRPr="004A76DE">
        <w:t xml:space="preserve"> </w:t>
      </w:r>
      <w:r w:rsidRPr="00B45A0A">
        <w:t>Submission of Information, specifying balance sheet information, only when</w:t>
      </w:r>
      <w:r w:rsidRPr="004A76DE">
        <w:t xml:space="preserve"> </w:t>
      </w:r>
      <w:r w:rsidRPr="00B45A0A">
        <w:t xml:space="preserve">method 1 as defined in Article 230 of </w:t>
      </w:r>
      <w:ins w:id="301" w:author="Author">
        <w:r w:rsidR="00652EE2">
          <w:t xml:space="preserve">the </w:t>
        </w:r>
      </w:ins>
      <w:r w:rsidRPr="00B45A0A">
        <w:t>Solvency II Directive is used, either</w:t>
      </w:r>
      <w:r w:rsidRPr="004A76DE">
        <w:t xml:space="preserve"> </w:t>
      </w:r>
      <w:r w:rsidRPr="00B45A0A">
        <w:t>exclusively or in combination with method 2 as defined in Article 233 of the</w:t>
      </w:r>
      <w:r w:rsidRPr="004A76DE">
        <w:t xml:space="preserve"> </w:t>
      </w:r>
      <w:r w:rsidRPr="00B45A0A">
        <w:t>Solvency II Directive following the instructions set out in Annex III of the</w:t>
      </w:r>
      <w:r w:rsidRPr="004A76DE">
        <w:t xml:space="preserve"> </w:t>
      </w:r>
      <w:r w:rsidRPr="00B45A0A">
        <w:t>Implementing</w:t>
      </w:r>
      <w:r w:rsidRPr="004A76DE">
        <w:t xml:space="preserve"> </w:t>
      </w:r>
      <w:r w:rsidRPr="00B45A0A">
        <w:t>Technical</w:t>
      </w:r>
      <w:r w:rsidRPr="004A76DE">
        <w:t xml:space="preserve"> </w:t>
      </w:r>
      <w:r w:rsidRPr="00B45A0A">
        <w:t>Standard</w:t>
      </w:r>
      <w:ins w:id="302" w:author="Author">
        <w:r w:rsidR="00C54F58">
          <w:t>s</w:t>
        </w:r>
      </w:ins>
      <w:r w:rsidRPr="004A76DE">
        <w:t xml:space="preserve"> </w:t>
      </w:r>
      <w:r w:rsidRPr="00B45A0A">
        <w:t>on</w:t>
      </w:r>
      <w:r w:rsidRPr="004A76DE">
        <w:t xml:space="preserve"> </w:t>
      </w:r>
      <w:r w:rsidRPr="00B45A0A">
        <w:t>Submission</w:t>
      </w:r>
      <w:r w:rsidRPr="004A76DE">
        <w:t xml:space="preserve"> </w:t>
      </w:r>
      <w:r w:rsidRPr="00B45A0A">
        <w:t>of</w:t>
      </w:r>
      <w:r w:rsidRPr="004A76DE">
        <w:t xml:space="preserve"> </w:t>
      </w:r>
      <w:r w:rsidRPr="00B45A0A">
        <w:t>Information</w:t>
      </w:r>
      <w:r>
        <w:t xml:space="preserve">. </w:t>
      </w:r>
      <w:r w:rsidRPr="004A76DE">
        <w:t>Column C0020 (Statutory accounts) shall</w:t>
      </w:r>
      <w:r w:rsidRPr="00D83D97">
        <w:t xml:space="preserve"> be reported only with reference to Q4.</w:t>
      </w:r>
    </w:p>
    <w:p w14:paraId="62FE9B1B" w14:textId="77777777" w:rsidR="008B4C13" w:rsidRDefault="008B4C13" w:rsidP="00F25A0B">
      <w:pPr>
        <w:pStyle w:val="NoSpacing"/>
        <w:numPr>
          <w:ilvl w:val="0"/>
          <w:numId w:val="18"/>
        </w:numPr>
        <w:jc w:val="both"/>
      </w:pPr>
      <w:r>
        <w:t>template</w:t>
      </w:r>
      <w:r w:rsidRPr="00FC6387">
        <w:t xml:space="preserve"> </w:t>
      </w:r>
      <w:r>
        <w:t>S.05.01.13</w:t>
      </w:r>
      <w:r w:rsidRPr="00FC6387">
        <w:t xml:space="preserve"> </w:t>
      </w:r>
      <w:r>
        <w:t>of</w:t>
      </w:r>
      <w:r w:rsidRPr="00FC6387">
        <w:t xml:space="preserve"> </w:t>
      </w:r>
      <w:r>
        <w:t>Technical</w:t>
      </w:r>
      <w:r w:rsidRPr="00FC6387">
        <w:t xml:space="preserve"> </w:t>
      </w:r>
      <w:r>
        <w:t>Annex</w:t>
      </w:r>
      <w:r w:rsidRPr="00FC6387">
        <w:t xml:space="preserve"> </w:t>
      </w:r>
      <w:r>
        <w:t>A,</w:t>
      </w:r>
      <w:r w:rsidRPr="00FC6387">
        <w:t xml:space="preserve"> </w:t>
      </w:r>
      <w:r>
        <w:t>specifying</w:t>
      </w:r>
      <w:r w:rsidRPr="00FC6387">
        <w:t xml:space="preserve"> </w:t>
      </w:r>
      <w:r>
        <w:t>information</w:t>
      </w:r>
      <w:r w:rsidRPr="00FC6387">
        <w:t xml:space="preserve"> </w:t>
      </w:r>
      <w:r>
        <w:t>on</w:t>
      </w:r>
      <w:r w:rsidRPr="00FC6387">
        <w:t xml:space="preserve"> </w:t>
      </w:r>
      <w:r>
        <w:t>premiums, claims and expenses, regardless of the method used for the</w:t>
      </w:r>
      <w:r w:rsidRPr="00FC6387">
        <w:t xml:space="preserve"> </w:t>
      </w:r>
      <w:r>
        <w:t xml:space="preserve">calculation of the group solvency, applying the </w:t>
      </w:r>
      <w:r>
        <w:lastRenderedPageBreak/>
        <w:t>valuation and recognition</w:t>
      </w:r>
      <w:r w:rsidRPr="00FC6387">
        <w:t xml:space="preserve"> </w:t>
      </w:r>
      <w:r>
        <w:t>principles</w:t>
      </w:r>
      <w:r w:rsidRPr="00FC6387">
        <w:t xml:space="preserve"> </w:t>
      </w:r>
      <w:r>
        <w:t>used</w:t>
      </w:r>
      <w:r w:rsidRPr="00FC6387">
        <w:t xml:space="preserve"> </w:t>
      </w:r>
      <w:r>
        <w:t>in</w:t>
      </w:r>
      <w:r w:rsidRPr="00FC6387">
        <w:t xml:space="preserve"> </w:t>
      </w:r>
      <w:r>
        <w:t>the</w:t>
      </w:r>
      <w:r w:rsidRPr="00FC6387">
        <w:t xml:space="preserve"> </w:t>
      </w:r>
      <w:r>
        <w:t>undertaking's</w:t>
      </w:r>
      <w:r w:rsidRPr="00FC6387">
        <w:t xml:space="preserve"> </w:t>
      </w:r>
      <w:r>
        <w:t>financial</w:t>
      </w:r>
      <w:r w:rsidRPr="00FC6387">
        <w:t xml:space="preserve"> </w:t>
      </w:r>
      <w:r>
        <w:t>statements,</w:t>
      </w:r>
      <w:r w:rsidRPr="00FC6387">
        <w:t xml:space="preserve"> </w:t>
      </w:r>
      <w:r>
        <w:t>following</w:t>
      </w:r>
      <w:r w:rsidRPr="00FC6387">
        <w:t xml:space="preserve"> </w:t>
      </w:r>
      <w:r>
        <w:t>the</w:t>
      </w:r>
      <w:r w:rsidRPr="00FC6387">
        <w:t xml:space="preserve"> </w:t>
      </w:r>
      <w:r>
        <w:t>instructions set out in S.05.01 of Technical Annex B, regarding each line of</w:t>
      </w:r>
      <w:r w:rsidRPr="00FC6387">
        <w:t xml:space="preserve"> </w:t>
      </w:r>
      <w:r>
        <w:t>business</w:t>
      </w:r>
      <w:r w:rsidRPr="00FC6387">
        <w:t xml:space="preserve"> </w:t>
      </w:r>
      <w:r>
        <w:t>as</w:t>
      </w:r>
      <w:r w:rsidRPr="00FC6387">
        <w:t xml:space="preserve"> </w:t>
      </w:r>
      <w:r>
        <w:t>defined</w:t>
      </w:r>
      <w:r w:rsidRPr="00FC6387">
        <w:t xml:space="preserve"> </w:t>
      </w:r>
      <w:r>
        <w:t>in</w:t>
      </w:r>
      <w:r w:rsidRPr="00FC6387">
        <w:t xml:space="preserve"> </w:t>
      </w:r>
      <w:r>
        <w:t>as</w:t>
      </w:r>
      <w:r w:rsidRPr="00FC6387">
        <w:t xml:space="preserve"> </w:t>
      </w:r>
      <w:r>
        <w:t>defined</w:t>
      </w:r>
      <w:r w:rsidRPr="00FC6387">
        <w:t xml:space="preserve"> </w:t>
      </w:r>
      <w:r>
        <w:t>in</w:t>
      </w:r>
      <w:r w:rsidRPr="00FC6387">
        <w:t xml:space="preserve"> </w:t>
      </w:r>
      <w:r>
        <w:t>Annex</w:t>
      </w:r>
      <w:r w:rsidRPr="00FC6387">
        <w:t xml:space="preserve"> </w:t>
      </w:r>
      <w:r>
        <w:t>I</w:t>
      </w:r>
      <w:r w:rsidRPr="00FC6387">
        <w:t xml:space="preserve"> </w:t>
      </w:r>
      <w:r>
        <w:t>of</w:t>
      </w:r>
      <w:r w:rsidRPr="00FC6387">
        <w:t xml:space="preserve"> </w:t>
      </w:r>
      <w:r>
        <w:t>the</w:t>
      </w:r>
      <w:r w:rsidRPr="00FC6387">
        <w:t xml:space="preserve"> </w:t>
      </w:r>
      <w:r>
        <w:t>Delegated</w:t>
      </w:r>
      <w:r w:rsidRPr="00FC6387">
        <w:t xml:space="preserve"> </w:t>
      </w:r>
      <w:r>
        <w:t>Regulation</w:t>
      </w:r>
      <w:r w:rsidRPr="00FC6387">
        <w:t xml:space="preserve"> </w:t>
      </w:r>
      <w:r>
        <w:t>(EU)</w:t>
      </w:r>
      <w:r w:rsidRPr="00FC6387">
        <w:t xml:space="preserve"> </w:t>
      </w:r>
      <w:r>
        <w:t>2015/35;</w:t>
      </w:r>
    </w:p>
    <w:p w14:paraId="5C91438F" w14:textId="6AF905D4" w:rsidR="008B4C13" w:rsidRDefault="008B4C13" w:rsidP="00F25A0B">
      <w:pPr>
        <w:pStyle w:val="NoSpacing"/>
        <w:numPr>
          <w:ilvl w:val="0"/>
          <w:numId w:val="18"/>
        </w:numPr>
        <w:jc w:val="both"/>
      </w:pPr>
      <w:r>
        <w:t>template S.06.02.04 of Annex I of the Implementing Technical Standard</w:t>
      </w:r>
      <w:ins w:id="303" w:author="Author">
        <w:r w:rsidR="00C54F58">
          <w:t>s</w:t>
        </w:r>
      </w:ins>
      <w:r>
        <w:t xml:space="preserve"> on</w:t>
      </w:r>
      <w:r w:rsidRPr="00FC6387">
        <w:t xml:space="preserve"> </w:t>
      </w:r>
      <w:r>
        <w:t>Submission</w:t>
      </w:r>
      <w:r w:rsidRPr="00FC6387">
        <w:t xml:space="preserve"> </w:t>
      </w:r>
      <w:r>
        <w:t>of</w:t>
      </w:r>
      <w:r w:rsidRPr="00FC6387">
        <w:t xml:space="preserve"> </w:t>
      </w:r>
      <w:r>
        <w:t>Information,</w:t>
      </w:r>
      <w:r w:rsidRPr="00FC6387">
        <w:t xml:space="preserve"> </w:t>
      </w:r>
      <w:r>
        <w:t>providing</w:t>
      </w:r>
      <w:r w:rsidRPr="00FC6387">
        <w:t xml:space="preserve"> </w:t>
      </w:r>
      <w:r>
        <w:t>an</w:t>
      </w:r>
      <w:r w:rsidRPr="00FC6387">
        <w:t xml:space="preserve"> </w:t>
      </w:r>
      <w:r>
        <w:t>item-by-item</w:t>
      </w:r>
      <w:r w:rsidRPr="00FC6387">
        <w:t xml:space="preserve"> </w:t>
      </w:r>
      <w:r>
        <w:t>list</w:t>
      </w:r>
      <w:r w:rsidRPr="00FC6387">
        <w:t xml:space="preserve"> </w:t>
      </w:r>
      <w:r>
        <w:t>of</w:t>
      </w:r>
      <w:r w:rsidRPr="00FC6387">
        <w:t xml:space="preserve"> </w:t>
      </w:r>
      <w:r>
        <w:t>assets,</w:t>
      </w:r>
      <w:r w:rsidRPr="00FC6387">
        <w:t xml:space="preserve"> </w:t>
      </w:r>
      <w:r>
        <w:t>regardless of the method used for the calculation of the group solvency</w:t>
      </w:r>
      <w:r w:rsidRPr="00FC6387">
        <w:t xml:space="preserve"> </w:t>
      </w:r>
      <w:r>
        <w:t>following the instructions set out in Annex III of the Implementing Technical</w:t>
      </w:r>
      <w:r w:rsidRPr="00FC6387">
        <w:t xml:space="preserve"> </w:t>
      </w:r>
      <w:r>
        <w:t>Standard</w:t>
      </w:r>
      <w:ins w:id="304" w:author="Author">
        <w:r w:rsidR="00C54F58">
          <w:t>s</w:t>
        </w:r>
      </w:ins>
      <w:r w:rsidRPr="00FC6387">
        <w:t xml:space="preserve"> </w:t>
      </w:r>
      <w:r>
        <w:t>on</w:t>
      </w:r>
      <w:r w:rsidRPr="00FC6387">
        <w:t xml:space="preserve"> </w:t>
      </w:r>
      <w:r>
        <w:t>Submission</w:t>
      </w:r>
      <w:r w:rsidRPr="00FC6387">
        <w:t xml:space="preserve"> </w:t>
      </w:r>
      <w:r>
        <w:t>of</w:t>
      </w:r>
      <w:r w:rsidRPr="00FC6387">
        <w:t xml:space="preserve"> </w:t>
      </w:r>
      <w:r>
        <w:t>Information;</w:t>
      </w:r>
    </w:p>
    <w:p w14:paraId="4BD99C3E" w14:textId="77777777" w:rsidR="008B4C13" w:rsidRDefault="008B4C13" w:rsidP="00F25A0B">
      <w:pPr>
        <w:pStyle w:val="NoSpacing"/>
        <w:numPr>
          <w:ilvl w:val="0"/>
          <w:numId w:val="18"/>
        </w:numPr>
        <w:jc w:val="both"/>
      </w:pPr>
      <w:r>
        <w:t>template S.23.01.13 of Technical Annex A, specifying basic information on</w:t>
      </w:r>
      <w:r w:rsidRPr="00FC6387">
        <w:t xml:space="preserve"> </w:t>
      </w:r>
      <w:r>
        <w:t>own funds, regardless of the method used for the calculation of the group</w:t>
      </w:r>
      <w:r w:rsidRPr="00FC6387">
        <w:t xml:space="preserve"> </w:t>
      </w:r>
      <w:r>
        <w:t>solvency, following the instructions set out in S.23.01 of Technical Annex B</w:t>
      </w:r>
      <w:r w:rsidRPr="00FC6387">
        <w:t xml:space="preserve"> </w:t>
      </w:r>
      <w:r>
        <w:t>including</w:t>
      </w:r>
      <w:r w:rsidRPr="00FC6387">
        <w:t xml:space="preserve"> </w:t>
      </w:r>
      <w:r>
        <w:t>basic</w:t>
      </w:r>
      <w:r w:rsidRPr="00FC6387">
        <w:t xml:space="preserve"> </w:t>
      </w:r>
      <w:r>
        <w:t>own</w:t>
      </w:r>
      <w:r w:rsidRPr="00FC6387">
        <w:t xml:space="preserve"> </w:t>
      </w:r>
      <w:r>
        <w:t>funds</w:t>
      </w:r>
      <w:r w:rsidRPr="00FC6387">
        <w:t xml:space="preserve"> </w:t>
      </w:r>
      <w:r>
        <w:t>and</w:t>
      </w:r>
      <w:r w:rsidRPr="00FC6387">
        <w:t xml:space="preserve"> </w:t>
      </w:r>
      <w:r>
        <w:t>ancillary own</w:t>
      </w:r>
      <w:r w:rsidRPr="00FC6387">
        <w:t xml:space="preserve"> </w:t>
      </w:r>
      <w:r>
        <w:t>funds;</w:t>
      </w:r>
    </w:p>
    <w:p w14:paraId="764BC173" w14:textId="77777777" w:rsidR="008B4C13" w:rsidRDefault="008B4C13" w:rsidP="00F25A0B">
      <w:pPr>
        <w:pStyle w:val="NoSpacing"/>
        <w:numPr>
          <w:ilvl w:val="0"/>
          <w:numId w:val="18"/>
        </w:numPr>
        <w:jc w:val="both"/>
      </w:pPr>
      <w:r>
        <w:t>template S.25.04.13 of Technical Annex A, specifying basic information on</w:t>
      </w:r>
      <w:r w:rsidRPr="00FC6387">
        <w:t xml:space="preserve"> </w:t>
      </w:r>
      <w:r>
        <w:t>the SCR, regardless of the method used for the calculation of the group solvency, following the instructions</w:t>
      </w:r>
      <w:r w:rsidRPr="00FC6387">
        <w:t xml:space="preserve"> </w:t>
      </w:r>
      <w:r>
        <w:t>set</w:t>
      </w:r>
      <w:r w:rsidRPr="00FC6387">
        <w:t xml:space="preserve"> </w:t>
      </w:r>
      <w:r>
        <w:t>out</w:t>
      </w:r>
      <w:r w:rsidRPr="00FC6387">
        <w:t xml:space="preserve"> </w:t>
      </w:r>
      <w:r>
        <w:t>in</w:t>
      </w:r>
      <w:r w:rsidRPr="00FC6387">
        <w:t xml:space="preserve"> </w:t>
      </w:r>
      <w:r>
        <w:t>S.25.04</w:t>
      </w:r>
      <w:r w:rsidRPr="00FC6387">
        <w:t xml:space="preserve"> </w:t>
      </w:r>
      <w:r>
        <w:t>of</w:t>
      </w:r>
      <w:r w:rsidRPr="00FC6387">
        <w:t xml:space="preserve"> </w:t>
      </w:r>
      <w:r>
        <w:t>Technical</w:t>
      </w:r>
      <w:r w:rsidRPr="00FC6387">
        <w:t xml:space="preserve"> </w:t>
      </w:r>
      <w:r>
        <w:t>Annex</w:t>
      </w:r>
      <w:r w:rsidRPr="00FC6387">
        <w:t xml:space="preserve"> </w:t>
      </w:r>
      <w:r>
        <w:t>B;</w:t>
      </w:r>
    </w:p>
    <w:p w14:paraId="68C87CEF" w14:textId="23A9F156" w:rsidR="008B4C13" w:rsidRPr="00FC6387" w:rsidRDefault="008B4C13" w:rsidP="00F25A0B">
      <w:pPr>
        <w:pStyle w:val="NoSpacing"/>
        <w:numPr>
          <w:ilvl w:val="0"/>
          <w:numId w:val="18"/>
        </w:numPr>
        <w:spacing w:before="8"/>
        <w:jc w:val="both"/>
        <w:rPr>
          <w:sz w:val="19"/>
        </w:rPr>
      </w:pPr>
      <w:r>
        <w:t>template S.41.01.11 of Technical Annex A, specifying information on lapses,</w:t>
      </w:r>
      <w:r w:rsidRPr="00FC6387">
        <w:t xml:space="preserve"> </w:t>
      </w:r>
      <w:r>
        <w:t>only</w:t>
      </w:r>
      <w:r w:rsidRPr="00FC6387">
        <w:t xml:space="preserve"> </w:t>
      </w:r>
      <w:r>
        <w:t>when</w:t>
      </w:r>
      <w:r w:rsidRPr="00FC6387">
        <w:t xml:space="preserve"> </w:t>
      </w:r>
      <w:r>
        <w:t>method</w:t>
      </w:r>
      <w:r w:rsidRPr="00FC6387">
        <w:t xml:space="preserve"> </w:t>
      </w:r>
      <w:r>
        <w:t>1</w:t>
      </w:r>
      <w:r w:rsidRPr="00FC6387">
        <w:t xml:space="preserve"> </w:t>
      </w:r>
      <w:r>
        <w:t>as</w:t>
      </w:r>
      <w:r w:rsidRPr="00FC6387">
        <w:t xml:space="preserve"> </w:t>
      </w:r>
      <w:r>
        <w:t>defined</w:t>
      </w:r>
      <w:r w:rsidRPr="00FC6387">
        <w:t xml:space="preserve"> </w:t>
      </w:r>
      <w:r>
        <w:t>in</w:t>
      </w:r>
      <w:r w:rsidRPr="00FC6387">
        <w:t xml:space="preserve"> </w:t>
      </w:r>
      <w:r>
        <w:t>Article</w:t>
      </w:r>
      <w:r w:rsidRPr="00FC6387">
        <w:t xml:space="preserve"> </w:t>
      </w:r>
      <w:r>
        <w:t>230</w:t>
      </w:r>
      <w:r w:rsidRPr="00FC6387">
        <w:t xml:space="preserve"> </w:t>
      </w:r>
      <w:r>
        <w:t>of</w:t>
      </w:r>
      <w:r w:rsidRPr="00FC6387">
        <w:t xml:space="preserve"> </w:t>
      </w:r>
      <w:ins w:id="305" w:author="Author">
        <w:r w:rsidR="00652EE2">
          <w:t xml:space="preserve">the </w:t>
        </w:r>
      </w:ins>
      <w:r>
        <w:t>Solvency</w:t>
      </w:r>
      <w:r w:rsidRPr="00FC6387">
        <w:t xml:space="preserve"> </w:t>
      </w:r>
      <w:r>
        <w:t>II</w:t>
      </w:r>
      <w:r w:rsidRPr="00FC6387">
        <w:t xml:space="preserve"> </w:t>
      </w:r>
      <w:r>
        <w:t>Directive</w:t>
      </w:r>
      <w:r w:rsidRPr="00FC6387">
        <w:t xml:space="preserve"> </w:t>
      </w:r>
      <w:r>
        <w:t>is</w:t>
      </w:r>
      <w:r w:rsidRPr="00FC6387">
        <w:t xml:space="preserve"> </w:t>
      </w:r>
      <w:r>
        <w:t>used, either exclusively or in combination with method 2 as defined in Article</w:t>
      </w:r>
      <w:r w:rsidRPr="00FC6387">
        <w:t xml:space="preserve"> </w:t>
      </w:r>
      <w:r>
        <w:t>233 of the Solvency II Directive, following the instructions set out in S.41.01</w:t>
      </w:r>
      <w:r w:rsidRPr="00FC6387">
        <w:t xml:space="preserve"> </w:t>
      </w:r>
      <w:r>
        <w:t>of</w:t>
      </w:r>
      <w:r w:rsidRPr="00FC6387">
        <w:t xml:space="preserve"> </w:t>
      </w:r>
      <w:r>
        <w:t>Technical</w:t>
      </w:r>
      <w:r w:rsidRPr="00FC6387">
        <w:t xml:space="preserve"> </w:t>
      </w:r>
      <w:r>
        <w:t>Annex</w:t>
      </w:r>
      <w:r w:rsidRPr="00FC6387">
        <w:t xml:space="preserve"> </w:t>
      </w:r>
      <w:r>
        <w:t>B.</w:t>
      </w:r>
    </w:p>
    <w:p w14:paraId="069474ED" w14:textId="60C8610B" w:rsidR="008B4C13" w:rsidRPr="00A379D5" w:rsidRDefault="008B4C13" w:rsidP="00FC6387">
      <w:pPr>
        <w:pStyle w:val="Headingnumbered3"/>
        <w:numPr>
          <w:ilvl w:val="0"/>
          <w:numId w:val="0"/>
        </w:numPr>
        <w:rPr>
          <w:b/>
          <w:bCs w:val="0"/>
          <w:caps w:val="0"/>
          <w:lang w:val="en-GB"/>
        </w:rPr>
      </w:pPr>
      <w:bookmarkStart w:id="306" w:name="_bookmark14"/>
      <w:bookmarkStart w:id="307" w:name="_Toc173163561"/>
      <w:bookmarkEnd w:id="306"/>
      <w:r w:rsidRPr="00A379D5">
        <w:rPr>
          <w:b/>
          <w:bCs w:val="0"/>
          <w:caps w:val="0"/>
          <w:lang w:val="en-GB"/>
        </w:rPr>
        <w:t>Guideline 1</w:t>
      </w:r>
      <w:ins w:id="308" w:author="Author">
        <w:r w:rsidR="00C9258A">
          <w:rPr>
            <w:b/>
            <w:bCs w:val="0"/>
            <w:caps w:val="0"/>
            <w:lang w:val="en-GB"/>
          </w:rPr>
          <w:t>1</w:t>
        </w:r>
      </w:ins>
      <w:del w:id="309" w:author="Author">
        <w:r w:rsidRPr="00A379D5" w:rsidDel="00C9258A">
          <w:rPr>
            <w:b/>
            <w:bCs w:val="0"/>
            <w:caps w:val="0"/>
            <w:lang w:val="en-GB"/>
          </w:rPr>
          <w:delText>2</w:delText>
        </w:r>
      </w:del>
      <w:r w:rsidRPr="00A379D5">
        <w:rPr>
          <w:b/>
          <w:bCs w:val="0"/>
          <w:caps w:val="0"/>
          <w:lang w:val="en-GB"/>
        </w:rPr>
        <w:t xml:space="preserve"> – Individual quantitative semi-annual information</w:t>
      </w:r>
      <w:bookmarkEnd w:id="307"/>
    </w:p>
    <w:p w14:paraId="085669F7" w14:textId="77777777" w:rsidR="008B4C13" w:rsidRDefault="008B4C13" w:rsidP="00F25A0B">
      <w:pPr>
        <w:pStyle w:val="ListParagraph"/>
        <w:numPr>
          <w:ilvl w:val="1"/>
          <w:numId w:val="13"/>
        </w:numPr>
        <w:ind w:left="709" w:hanging="567"/>
        <w:jc w:val="both"/>
      </w:pPr>
      <w:r>
        <w:t>Individual insurance and reinsurance undertakings and insurance third country</w:t>
      </w:r>
      <w:r w:rsidRPr="00FC6387">
        <w:t xml:space="preserve"> </w:t>
      </w:r>
      <w:r>
        <w:t xml:space="preserve">branches falling within the scope </w:t>
      </w:r>
      <w:hyperlink w:anchor="_bookmark0" w:history="1">
        <w:r>
          <w:t>Guideline 1</w:t>
        </w:r>
      </w:hyperlink>
      <w:r>
        <w:t xml:space="preserve"> and </w:t>
      </w:r>
      <w:hyperlink w:anchor="_bookmark1" w:history="1">
        <w:r>
          <w:t>Guideline 2</w:t>
        </w:r>
      </w:hyperlink>
      <w:r>
        <w:t xml:space="preserve"> should submit</w:t>
      </w:r>
      <w:r w:rsidRPr="00FC6387">
        <w:t xml:space="preserve"> </w:t>
      </w:r>
      <w:r>
        <w:t>semi-annually</w:t>
      </w:r>
      <w:r w:rsidRPr="00FC6387">
        <w:t xml:space="preserve"> </w:t>
      </w:r>
      <w:r>
        <w:t>to</w:t>
      </w:r>
      <w:r w:rsidRPr="00FC6387">
        <w:t xml:space="preserve"> </w:t>
      </w:r>
      <w:r>
        <w:t xml:space="preserve">the </w:t>
      </w:r>
      <w:del w:id="310" w:author="Author">
        <w:r w:rsidDel="00670CC8">
          <w:delText>national</w:delText>
        </w:r>
        <w:r w:rsidRPr="00FC6387" w:rsidDel="00670CC8">
          <w:delText xml:space="preserve"> </w:delText>
        </w:r>
      </w:del>
      <w:r>
        <w:t>supervisory</w:t>
      </w:r>
      <w:r w:rsidRPr="00FC6387">
        <w:t xml:space="preserve"> </w:t>
      </w:r>
      <w:r>
        <w:t>authority</w:t>
      </w:r>
      <w:r w:rsidRPr="00FC6387">
        <w:t xml:space="preserve"> </w:t>
      </w:r>
      <w:r>
        <w:t>the</w:t>
      </w:r>
      <w:r w:rsidRPr="00FC6387">
        <w:t xml:space="preserve"> </w:t>
      </w:r>
      <w:r>
        <w:t>following</w:t>
      </w:r>
      <w:r w:rsidRPr="00FC6387">
        <w:t xml:space="preserve"> </w:t>
      </w:r>
      <w:r>
        <w:t>information:</w:t>
      </w:r>
    </w:p>
    <w:p w14:paraId="762BCF3E" w14:textId="77777777" w:rsidR="008B4C13" w:rsidRPr="00476F52" w:rsidRDefault="008B4C13" w:rsidP="00F25A0B">
      <w:pPr>
        <w:pStyle w:val="NoSpacing"/>
        <w:numPr>
          <w:ilvl w:val="0"/>
          <w:numId w:val="19"/>
        </w:numPr>
        <w:jc w:val="both"/>
      </w:pPr>
      <w:r>
        <w:t xml:space="preserve">template S.14.04.11 of </w:t>
      </w:r>
      <w:r w:rsidRPr="00476F52">
        <w:t xml:space="preserve">Technical Annex A, specifying specific information on Liquidity risk for life business, </w:t>
      </w:r>
      <w:r w:rsidRPr="00FC6387">
        <w:t>by portfolio</w:t>
      </w:r>
      <w:r w:rsidRPr="00476F52">
        <w:t>, following the instructions set out in S.14.04 of Technical Annex B;</w:t>
      </w:r>
    </w:p>
    <w:p w14:paraId="09BA654E" w14:textId="77777777" w:rsidR="008B4C13" w:rsidRDefault="008B4C13" w:rsidP="00F25A0B">
      <w:pPr>
        <w:pStyle w:val="NoSpacing"/>
        <w:numPr>
          <w:ilvl w:val="0"/>
          <w:numId w:val="19"/>
        </w:numPr>
        <w:jc w:val="both"/>
      </w:pPr>
      <w:r w:rsidRPr="00476F52">
        <w:t xml:space="preserve">template S.14.05.11 of Technical Annex A, specifying specific information on Liquidity risk for non-life business, </w:t>
      </w:r>
      <w:r w:rsidRPr="00FC6387">
        <w:t>by portfolio</w:t>
      </w:r>
      <w:r w:rsidRPr="00476F52">
        <w:t>, following</w:t>
      </w:r>
      <w:r>
        <w:t xml:space="preserve"> the instructions set out in S.14.05 of Technical Annex B;</w:t>
      </w:r>
    </w:p>
    <w:p w14:paraId="4ECD047A" w14:textId="77777777" w:rsidR="008B4C13" w:rsidRDefault="008B4C13" w:rsidP="00F25A0B">
      <w:pPr>
        <w:pStyle w:val="NoSpacing"/>
        <w:numPr>
          <w:ilvl w:val="0"/>
          <w:numId w:val="19"/>
        </w:numPr>
        <w:jc w:val="both"/>
      </w:pPr>
      <w:r>
        <w:t>template S.38.01.11 of Technical Annex A, specifying information on the duration of the technical provisions, following the instructions set out in S.38.01 of Technical Annex B;</w:t>
      </w:r>
    </w:p>
    <w:p w14:paraId="2A319D6E" w14:textId="77777777" w:rsidR="008B4C13" w:rsidRDefault="008B4C13" w:rsidP="00F25A0B">
      <w:pPr>
        <w:pStyle w:val="NoSpacing"/>
        <w:numPr>
          <w:ilvl w:val="0"/>
          <w:numId w:val="19"/>
        </w:numPr>
        <w:jc w:val="both"/>
      </w:pPr>
      <w:r w:rsidRPr="002F3843">
        <w:t xml:space="preserve">template S.39.01.11 of Technical Annex </w:t>
      </w:r>
      <w:r>
        <w:t>A,</w:t>
      </w:r>
      <w:r w:rsidRPr="004A76DE">
        <w:t xml:space="preserve"> </w:t>
      </w:r>
      <w:r>
        <w:t>specifying</w:t>
      </w:r>
      <w:r w:rsidRPr="004A76DE">
        <w:t xml:space="preserve"> </w:t>
      </w:r>
      <w:r>
        <w:t>information</w:t>
      </w:r>
      <w:r w:rsidRPr="004A76DE">
        <w:t xml:space="preserve"> </w:t>
      </w:r>
      <w:r>
        <w:t>on</w:t>
      </w:r>
      <w:r w:rsidRPr="004A76DE">
        <w:t xml:space="preserve"> </w:t>
      </w:r>
      <w:r>
        <w:t>the</w:t>
      </w:r>
      <w:r w:rsidRPr="00FC6387">
        <w:t xml:space="preserve"> </w:t>
      </w:r>
      <w:r>
        <w:t>profit</w:t>
      </w:r>
      <w:r w:rsidRPr="004A76DE">
        <w:t xml:space="preserve"> and loss, following the instructions set out in S.39.01 of </w:t>
      </w:r>
      <w:r>
        <w:t>Technical</w:t>
      </w:r>
      <w:r w:rsidRPr="00FC6387">
        <w:t xml:space="preserve"> </w:t>
      </w:r>
      <w:r>
        <w:t>Annex</w:t>
      </w:r>
      <w:r w:rsidRPr="00FC6387">
        <w:t xml:space="preserve"> </w:t>
      </w:r>
      <w:r>
        <w:t>B.</w:t>
      </w:r>
    </w:p>
    <w:p w14:paraId="30E4D776" w14:textId="08B289C0" w:rsidR="008B4C13" w:rsidRPr="00A379D5" w:rsidRDefault="008B4C13" w:rsidP="00FC6387">
      <w:pPr>
        <w:pStyle w:val="Headingnumbered3"/>
        <w:numPr>
          <w:ilvl w:val="0"/>
          <w:numId w:val="0"/>
        </w:numPr>
        <w:rPr>
          <w:b/>
          <w:bCs w:val="0"/>
          <w:caps w:val="0"/>
          <w:lang w:val="en-GB"/>
        </w:rPr>
      </w:pPr>
      <w:bookmarkStart w:id="311" w:name="_Toc173163562"/>
      <w:r w:rsidRPr="00A379D5">
        <w:rPr>
          <w:b/>
          <w:bCs w:val="0"/>
          <w:caps w:val="0"/>
          <w:lang w:val="en-GB"/>
        </w:rPr>
        <w:t>Guideline 1</w:t>
      </w:r>
      <w:ins w:id="312" w:author="Author">
        <w:r w:rsidR="00C9258A">
          <w:rPr>
            <w:b/>
            <w:bCs w:val="0"/>
            <w:caps w:val="0"/>
            <w:lang w:val="en-GB"/>
          </w:rPr>
          <w:t>2</w:t>
        </w:r>
      </w:ins>
      <w:del w:id="313" w:author="Author">
        <w:r w:rsidRPr="00A379D5" w:rsidDel="00C9258A">
          <w:rPr>
            <w:b/>
            <w:bCs w:val="0"/>
            <w:caps w:val="0"/>
            <w:lang w:val="en-GB"/>
          </w:rPr>
          <w:delText>3</w:delText>
        </w:r>
      </w:del>
      <w:r w:rsidRPr="00A379D5">
        <w:rPr>
          <w:b/>
          <w:bCs w:val="0"/>
          <w:caps w:val="0"/>
          <w:lang w:val="en-GB"/>
        </w:rPr>
        <w:t xml:space="preserve"> – Individual quantitative quarterly information</w:t>
      </w:r>
      <w:r w:rsidRPr="00A379D5">
        <w:rPr>
          <w:b/>
          <w:bCs w:val="0"/>
          <w:caps w:val="0"/>
          <w:vertAlign w:val="superscript"/>
          <w:lang w:val="en-GB"/>
        </w:rPr>
        <w:footnoteReference w:id="5"/>
      </w:r>
      <w:bookmarkEnd w:id="311"/>
    </w:p>
    <w:p w14:paraId="562A9611" w14:textId="77777777" w:rsidR="008B4C13" w:rsidRDefault="008B4C13" w:rsidP="00F25A0B">
      <w:pPr>
        <w:pStyle w:val="ListParagraph"/>
        <w:numPr>
          <w:ilvl w:val="1"/>
          <w:numId w:val="13"/>
        </w:numPr>
        <w:ind w:left="709" w:hanging="567"/>
        <w:jc w:val="both"/>
      </w:pPr>
      <w:r>
        <w:t>Individual insurance and reinsurance undertakings and insurance third country</w:t>
      </w:r>
      <w:r w:rsidRPr="00FC6387">
        <w:t xml:space="preserve"> </w:t>
      </w:r>
      <w:r>
        <w:t xml:space="preserve">branches falling within the scope of </w:t>
      </w:r>
      <w:hyperlink w:anchor="_bookmark0" w:history="1">
        <w:r>
          <w:t xml:space="preserve">Guideline 1 </w:t>
        </w:r>
      </w:hyperlink>
      <w:r>
        <w:t xml:space="preserve">and </w:t>
      </w:r>
      <w:hyperlink w:anchor="_bookmark1" w:history="1">
        <w:r>
          <w:t xml:space="preserve">Guideline 2 </w:t>
        </w:r>
      </w:hyperlink>
      <w:r>
        <w:t>should submit</w:t>
      </w:r>
      <w:r w:rsidRPr="00FC6387">
        <w:t xml:space="preserve"> </w:t>
      </w:r>
      <w:r>
        <w:t>quarterly</w:t>
      </w:r>
      <w:r w:rsidRPr="00FC6387">
        <w:t xml:space="preserve"> </w:t>
      </w:r>
      <w:r>
        <w:t>to</w:t>
      </w:r>
      <w:r w:rsidRPr="00FC6387">
        <w:t xml:space="preserve"> </w:t>
      </w:r>
      <w:r>
        <w:t>the</w:t>
      </w:r>
      <w:r w:rsidRPr="00FC6387">
        <w:t xml:space="preserve"> </w:t>
      </w:r>
      <w:del w:id="314" w:author="Author">
        <w:r w:rsidDel="00670CC8">
          <w:delText>national</w:delText>
        </w:r>
        <w:r w:rsidRPr="00FC6387" w:rsidDel="00670CC8">
          <w:delText xml:space="preserve"> </w:delText>
        </w:r>
      </w:del>
      <w:r>
        <w:t>supervisory</w:t>
      </w:r>
      <w:r w:rsidRPr="00FC6387">
        <w:t xml:space="preserve"> </w:t>
      </w:r>
      <w:r>
        <w:t>authority</w:t>
      </w:r>
      <w:r w:rsidRPr="00FC6387">
        <w:t xml:space="preserve"> </w:t>
      </w:r>
      <w:r>
        <w:t>the following</w:t>
      </w:r>
      <w:r w:rsidRPr="00FC6387">
        <w:t xml:space="preserve"> </w:t>
      </w:r>
      <w:r>
        <w:t>information:</w:t>
      </w:r>
    </w:p>
    <w:p w14:paraId="3ACBFFF7" w14:textId="77777777" w:rsidR="008B4C13" w:rsidRPr="00D11940" w:rsidRDefault="008B4C13" w:rsidP="00F25A0B">
      <w:pPr>
        <w:pStyle w:val="NoSpacing"/>
        <w:numPr>
          <w:ilvl w:val="0"/>
          <w:numId w:val="20"/>
        </w:numPr>
        <w:jc w:val="both"/>
      </w:pPr>
      <w:r w:rsidRPr="00D11940">
        <w:t>template</w:t>
      </w:r>
      <w:r w:rsidRPr="00FC6387">
        <w:t xml:space="preserve"> </w:t>
      </w:r>
      <w:r w:rsidRPr="00D11940">
        <w:t>S.01.01.11</w:t>
      </w:r>
      <w:r w:rsidRPr="00FC6387">
        <w:t xml:space="preserve"> </w:t>
      </w:r>
      <w:r w:rsidRPr="00D11940">
        <w:t>of</w:t>
      </w:r>
      <w:r w:rsidRPr="00FC6387">
        <w:t xml:space="preserve"> </w:t>
      </w:r>
      <w:r w:rsidRPr="00D11940">
        <w:t>Technical</w:t>
      </w:r>
      <w:r w:rsidRPr="00FC6387">
        <w:t xml:space="preserve"> </w:t>
      </w:r>
      <w:r w:rsidRPr="00D11940">
        <w:t>Annex</w:t>
      </w:r>
      <w:r w:rsidRPr="00FC6387">
        <w:t xml:space="preserve"> </w:t>
      </w:r>
      <w:r w:rsidRPr="00D11940">
        <w:t>A</w:t>
      </w:r>
      <w:r w:rsidRPr="00FC6387">
        <w:t xml:space="preserve"> </w:t>
      </w:r>
      <w:r w:rsidRPr="00D11940">
        <w:t>or</w:t>
      </w:r>
      <w:r w:rsidRPr="00FC6387">
        <w:t xml:space="preserve"> </w:t>
      </w:r>
      <w:r w:rsidRPr="00D11940">
        <w:t>template</w:t>
      </w:r>
      <w:r w:rsidRPr="00FC6387">
        <w:t xml:space="preserve"> </w:t>
      </w:r>
      <w:r w:rsidRPr="00D11940">
        <w:t>S.01.01.15</w:t>
      </w:r>
      <w:r w:rsidRPr="00FC6387">
        <w:t xml:space="preserve"> </w:t>
      </w:r>
      <w:r w:rsidRPr="00D11940">
        <w:t>of</w:t>
      </w:r>
      <w:r w:rsidRPr="00FC6387">
        <w:t xml:space="preserve"> </w:t>
      </w:r>
      <w:r w:rsidRPr="00D11940">
        <w:t>Technical</w:t>
      </w:r>
      <w:r w:rsidRPr="00FC6387">
        <w:t xml:space="preserve"> </w:t>
      </w:r>
      <w:r w:rsidRPr="00D11940">
        <w:t>Annex</w:t>
      </w:r>
      <w:r w:rsidRPr="00FC6387">
        <w:t xml:space="preserve"> </w:t>
      </w:r>
      <w:r w:rsidRPr="00D11940">
        <w:t>A,</w:t>
      </w:r>
      <w:r w:rsidRPr="00FC6387">
        <w:t xml:space="preserve"> </w:t>
      </w:r>
      <w:r w:rsidRPr="00D11940">
        <w:t>in</w:t>
      </w:r>
      <w:r w:rsidRPr="00FC6387">
        <w:t xml:space="preserve"> </w:t>
      </w:r>
      <w:r w:rsidRPr="00D11940">
        <w:t>case</w:t>
      </w:r>
      <w:r w:rsidRPr="00FC6387">
        <w:t xml:space="preserve"> </w:t>
      </w:r>
      <w:r w:rsidRPr="00D11940">
        <w:t>of</w:t>
      </w:r>
      <w:r w:rsidRPr="00FC6387">
        <w:t xml:space="preserve"> </w:t>
      </w:r>
      <w:r w:rsidRPr="00D11940">
        <w:t>branches</w:t>
      </w:r>
      <w:r w:rsidRPr="00FC6387">
        <w:t xml:space="preserve"> </w:t>
      </w:r>
      <w:r w:rsidRPr="00D11940">
        <w:t>of</w:t>
      </w:r>
      <w:r w:rsidRPr="00FC6387">
        <w:t xml:space="preserve"> </w:t>
      </w:r>
      <w:r w:rsidRPr="00D11940">
        <w:t>third-country</w:t>
      </w:r>
      <w:r w:rsidRPr="00FC6387">
        <w:t xml:space="preserve"> </w:t>
      </w:r>
      <w:r w:rsidRPr="00D11940">
        <w:t>insurance</w:t>
      </w:r>
      <w:r w:rsidRPr="00FC6387">
        <w:t xml:space="preserve"> </w:t>
      </w:r>
      <w:r w:rsidRPr="00D11940">
        <w:t>undertakings,</w:t>
      </w:r>
      <w:r w:rsidRPr="00FC6387">
        <w:t xml:space="preserve"> </w:t>
      </w:r>
      <w:r w:rsidRPr="00D11940">
        <w:t>specifying</w:t>
      </w:r>
      <w:r w:rsidRPr="00FC6387">
        <w:t xml:space="preserve"> </w:t>
      </w:r>
      <w:r w:rsidRPr="00D11940">
        <w:t>the</w:t>
      </w:r>
      <w:r w:rsidRPr="00FC6387">
        <w:t xml:space="preserve"> </w:t>
      </w:r>
      <w:r w:rsidRPr="00D11940">
        <w:t>content</w:t>
      </w:r>
      <w:r w:rsidRPr="00FC6387">
        <w:t xml:space="preserve"> </w:t>
      </w:r>
      <w:r w:rsidRPr="00D11940">
        <w:t>of</w:t>
      </w:r>
      <w:r w:rsidRPr="00FC6387">
        <w:t xml:space="preserve"> </w:t>
      </w:r>
      <w:r w:rsidRPr="00D11940">
        <w:t>the</w:t>
      </w:r>
      <w:r w:rsidRPr="00FC6387">
        <w:t xml:space="preserve"> </w:t>
      </w:r>
      <w:r w:rsidRPr="00D11940">
        <w:t>submission,</w:t>
      </w:r>
      <w:r w:rsidRPr="00FC6387">
        <w:t xml:space="preserve"> </w:t>
      </w:r>
      <w:r w:rsidRPr="00D11940">
        <w:t>following</w:t>
      </w:r>
      <w:r w:rsidRPr="00FC6387">
        <w:t xml:space="preserve"> </w:t>
      </w:r>
      <w:r w:rsidRPr="00D11940">
        <w:t>the</w:t>
      </w:r>
      <w:r w:rsidRPr="00FC6387">
        <w:t xml:space="preserve"> </w:t>
      </w:r>
      <w:r w:rsidRPr="00D11940">
        <w:t>instructions</w:t>
      </w:r>
      <w:r w:rsidRPr="00FC6387">
        <w:t xml:space="preserve"> </w:t>
      </w:r>
      <w:r w:rsidRPr="00D11940">
        <w:t>set</w:t>
      </w:r>
      <w:r w:rsidRPr="00FC6387">
        <w:t xml:space="preserve"> </w:t>
      </w:r>
      <w:r w:rsidRPr="00D11940">
        <w:t>out in</w:t>
      </w:r>
      <w:r w:rsidRPr="00FC6387">
        <w:t xml:space="preserve"> </w:t>
      </w:r>
      <w:r w:rsidRPr="00D11940">
        <w:t>S.01.01</w:t>
      </w:r>
      <w:r w:rsidRPr="00FC6387">
        <w:t xml:space="preserve"> </w:t>
      </w:r>
      <w:r w:rsidRPr="00D11940">
        <w:t>of</w:t>
      </w:r>
      <w:r w:rsidRPr="00FC6387">
        <w:t xml:space="preserve"> </w:t>
      </w:r>
      <w:r w:rsidRPr="00D11940">
        <w:t>Technical</w:t>
      </w:r>
      <w:r w:rsidRPr="00FC6387">
        <w:t xml:space="preserve"> </w:t>
      </w:r>
      <w:r w:rsidRPr="00D11940">
        <w:t>Annex</w:t>
      </w:r>
      <w:r w:rsidRPr="00FC6387">
        <w:t xml:space="preserve"> </w:t>
      </w:r>
      <w:r w:rsidRPr="00D11940">
        <w:t>B;</w:t>
      </w:r>
    </w:p>
    <w:p w14:paraId="3F276EE3" w14:textId="64682650" w:rsidR="008B4C13" w:rsidRDefault="008B4C13" w:rsidP="00F25A0B">
      <w:pPr>
        <w:pStyle w:val="NoSpacing"/>
        <w:numPr>
          <w:ilvl w:val="0"/>
          <w:numId w:val="20"/>
        </w:numPr>
        <w:jc w:val="both"/>
      </w:pPr>
      <w:r w:rsidRPr="00D11940">
        <w:lastRenderedPageBreak/>
        <w:t>template S.01.02.</w:t>
      </w:r>
      <w:r>
        <w:t>1</w:t>
      </w:r>
      <w:r w:rsidRPr="00D11940">
        <w:t>1 of Annex I of the Implementing Technical Standard</w:t>
      </w:r>
      <w:ins w:id="315" w:author="Author">
        <w:r w:rsidR="00C54F58">
          <w:t>s</w:t>
        </w:r>
      </w:ins>
      <w:r w:rsidRPr="00D11940">
        <w:t xml:space="preserve"> on</w:t>
      </w:r>
      <w:r w:rsidRPr="00FC6387">
        <w:t xml:space="preserve"> </w:t>
      </w:r>
      <w:r w:rsidRPr="00D11940">
        <w:t>Submission</w:t>
      </w:r>
      <w:r w:rsidRPr="00FC6387">
        <w:t xml:space="preserve"> </w:t>
      </w:r>
      <w:r w:rsidRPr="00D11940">
        <w:t>of</w:t>
      </w:r>
      <w:r w:rsidRPr="00FC6387">
        <w:t xml:space="preserve"> </w:t>
      </w:r>
      <w:r w:rsidRPr="00D11940">
        <w:t>Information</w:t>
      </w:r>
      <w:r w:rsidRPr="00FC6387">
        <w:t xml:space="preserve"> </w:t>
      </w:r>
      <w:r w:rsidRPr="00D11940">
        <w:t>or</w:t>
      </w:r>
      <w:r w:rsidRPr="00FC6387">
        <w:t xml:space="preserve"> </w:t>
      </w:r>
      <w:r w:rsidRPr="00D11940">
        <w:t>template</w:t>
      </w:r>
      <w:r w:rsidRPr="00FC6387">
        <w:t xml:space="preserve"> </w:t>
      </w:r>
      <w:r w:rsidRPr="00D11940">
        <w:t>S.01.02.</w:t>
      </w:r>
      <w:r>
        <w:t>15</w:t>
      </w:r>
      <w:r w:rsidRPr="00FC6387">
        <w:t xml:space="preserve"> </w:t>
      </w:r>
      <w:r w:rsidRPr="00D11940">
        <w:t>of</w:t>
      </w:r>
      <w:r w:rsidRPr="00FC6387">
        <w:t xml:space="preserve"> </w:t>
      </w:r>
      <w:r w:rsidRPr="00D11940">
        <w:t>Annex</w:t>
      </w:r>
      <w:r w:rsidRPr="00FC6387">
        <w:t xml:space="preserve"> </w:t>
      </w:r>
      <w:r w:rsidRPr="00D11940">
        <w:t>III</w:t>
      </w:r>
      <w:r w:rsidRPr="00FC6387">
        <w:t xml:space="preserve"> </w:t>
      </w:r>
      <w:r w:rsidRPr="00D11940">
        <w:t>of</w:t>
      </w:r>
      <w:r w:rsidRPr="00FC6387">
        <w:t xml:space="preserve"> </w:t>
      </w:r>
      <w:r w:rsidRPr="00D11940">
        <w:t>the</w:t>
      </w:r>
      <w:r w:rsidRPr="00FC6387">
        <w:t xml:space="preserve"> </w:t>
      </w:r>
      <w:r w:rsidRPr="00D11940">
        <w:t>Guidelines</w:t>
      </w:r>
      <w:r w:rsidRPr="00FC6387">
        <w:t xml:space="preserve"> </w:t>
      </w:r>
      <w:r w:rsidRPr="00D11940">
        <w:t>on</w:t>
      </w:r>
      <w:r w:rsidRPr="00FC6387">
        <w:t xml:space="preserve"> </w:t>
      </w:r>
      <w:r w:rsidRPr="00D11940">
        <w:t>the</w:t>
      </w:r>
      <w:r w:rsidRPr="00FC6387">
        <w:t xml:space="preserve"> </w:t>
      </w:r>
      <w:r w:rsidRPr="00D11940">
        <w:t>supervision</w:t>
      </w:r>
      <w:r w:rsidRPr="00FC6387">
        <w:t xml:space="preserve"> </w:t>
      </w:r>
      <w:r w:rsidRPr="00D11940">
        <w:t>of</w:t>
      </w:r>
      <w:r w:rsidRPr="00FC6387">
        <w:t xml:space="preserve"> </w:t>
      </w:r>
      <w:r w:rsidRPr="00D11940">
        <w:t>branches</w:t>
      </w:r>
      <w:r w:rsidRPr="00FC6387">
        <w:t xml:space="preserve"> </w:t>
      </w:r>
      <w:r w:rsidRPr="00D11940">
        <w:t>of</w:t>
      </w:r>
      <w:r w:rsidRPr="00FC6387">
        <w:t xml:space="preserve"> </w:t>
      </w:r>
      <w:r w:rsidRPr="00D11940">
        <w:t>third-country</w:t>
      </w:r>
      <w:r w:rsidRPr="00FC6387">
        <w:t xml:space="preserve"> </w:t>
      </w:r>
      <w:r w:rsidRPr="00D11940">
        <w:t>insurance</w:t>
      </w:r>
      <w:r w:rsidRPr="00FC6387">
        <w:t xml:space="preserve"> </w:t>
      </w:r>
      <w:r w:rsidRPr="00D11940">
        <w:t>undertakings, specifying basic information on the insurance and</w:t>
      </w:r>
      <w:r>
        <w:t xml:space="preserve"> reinsurance</w:t>
      </w:r>
      <w:r w:rsidRPr="00FC6387">
        <w:t xml:space="preserve"> </w:t>
      </w:r>
      <w:r>
        <w:t>undertaking</w:t>
      </w:r>
      <w:r w:rsidRPr="00FC6387">
        <w:t xml:space="preserve"> </w:t>
      </w:r>
      <w:r>
        <w:t>and</w:t>
      </w:r>
      <w:r w:rsidRPr="00FC6387">
        <w:t xml:space="preserve"> </w:t>
      </w:r>
      <w:r>
        <w:t>the</w:t>
      </w:r>
      <w:r w:rsidRPr="00FC6387">
        <w:t xml:space="preserve"> </w:t>
      </w:r>
      <w:r>
        <w:t>content</w:t>
      </w:r>
      <w:r w:rsidRPr="00FC6387">
        <w:t xml:space="preserve"> </w:t>
      </w:r>
      <w:r>
        <w:t>of</w:t>
      </w:r>
      <w:r w:rsidRPr="00FC6387">
        <w:t xml:space="preserve"> </w:t>
      </w:r>
      <w:r>
        <w:t>the</w:t>
      </w:r>
      <w:r w:rsidRPr="00FC6387">
        <w:t xml:space="preserve"> </w:t>
      </w:r>
      <w:r>
        <w:t>reporting</w:t>
      </w:r>
      <w:r w:rsidRPr="00FC6387">
        <w:t xml:space="preserve"> </w:t>
      </w:r>
      <w:r>
        <w:t>in</w:t>
      </w:r>
      <w:r w:rsidRPr="00FC6387">
        <w:t xml:space="preserve"> </w:t>
      </w:r>
      <w:r>
        <w:t>general,</w:t>
      </w:r>
      <w:r w:rsidRPr="00FC6387">
        <w:t xml:space="preserve"> </w:t>
      </w:r>
      <w:r>
        <w:t>following</w:t>
      </w:r>
      <w:r w:rsidRPr="00FC6387">
        <w:t xml:space="preserve"> </w:t>
      </w:r>
      <w:r>
        <w:t>the</w:t>
      </w:r>
      <w:r w:rsidRPr="00FC6387">
        <w:t xml:space="preserve"> </w:t>
      </w:r>
      <w:r>
        <w:t>instructions set out in Annex II of the Implementing Technical Standard</w:t>
      </w:r>
      <w:ins w:id="316" w:author="Author">
        <w:r w:rsidR="00C54F58">
          <w:t>s</w:t>
        </w:r>
      </w:ins>
      <w:r>
        <w:t xml:space="preserve"> on</w:t>
      </w:r>
      <w:r w:rsidRPr="00FC6387">
        <w:t xml:space="preserve"> </w:t>
      </w:r>
      <w:r>
        <w:t>Submission</w:t>
      </w:r>
      <w:r w:rsidRPr="00FC6387">
        <w:t xml:space="preserve"> </w:t>
      </w:r>
      <w:r>
        <w:t>of</w:t>
      </w:r>
      <w:r w:rsidRPr="00FC6387">
        <w:t xml:space="preserve"> </w:t>
      </w:r>
      <w:r>
        <w:t>Information;</w:t>
      </w:r>
    </w:p>
    <w:p w14:paraId="66D5D13B" w14:textId="77777777" w:rsidR="008B4C13" w:rsidRDefault="008B4C13" w:rsidP="00F25A0B">
      <w:pPr>
        <w:pStyle w:val="NoSpacing"/>
        <w:numPr>
          <w:ilvl w:val="0"/>
          <w:numId w:val="20"/>
        </w:numPr>
        <w:jc w:val="both"/>
      </w:pPr>
      <w:r>
        <w:t>template S.25.04.11 of Technical Annex A, specifying basic information on</w:t>
      </w:r>
      <w:r w:rsidRPr="00FC6387">
        <w:t xml:space="preserve"> </w:t>
      </w:r>
      <w:r>
        <w:t>the</w:t>
      </w:r>
      <w:r w:rsidRPr="00FC6387">
        <w:t xml:space="preserve"> </w:t>
      </w:r>
      <w:r>
        <w:t>SCR,</w:t>
      </w:r>
      <w:r w:rsidRPr="00FC6387">
        <w:t xml:space="preserve"> </w:t>
      </w:r>
      <w:r>
        <w:t>following</w:t>
      </w:r>
      <w:r w:rsidRPr="00FC6387">
        <w:t xml:space="preserve"> </w:t>
      </w:r>
      <w:r>
        <w:t>the instructions</w:t>
      </w:r>
      <w:r w:rsidRPr="00FC6387">
        <w:t xml:space="preserve"> </w:t>
      </w:r>
      <w:r>
        <w:t>set out</w:t>
      </w:r>
      <w:r w:rsidRPr="00FC6387">
        <w:t xml:space="preserve"> </w:t>
      </w:r>
      <w:r>
        <w:t>in</w:t>
      </w:r>
      <w:r w:rsidRPr="00FC6387">
        <w:t xml:space="preserve"> </w:t>
      </w:r>
      <w:r>
        <w:t>S.25.04</w:t>
      </w:r>
      <w:r w:rsidRPr="00FC6387">
        <w:t xml:space="preserve"> </w:t>
      </w:r>
      <w:r>
        <w:t>of</w:t>
      </w:r>
      <w:r w:rsidRPr="00FC6387">
        <w:t xml:space="preserve"> </w:t>
      </w:r>
      <w:r>
        <w:t>Technical</w:t>
      </w:r>
      <w:r w:rsidRPr="00FC6387">
        <w:t xml:space="preserve"> </w:t>
      </w:r>
      <w:r>
        <w:t>Annex</w:t>
      </w:r>
      <w:r w:rsidRPr="00FC6387">
        <w:t xml:space="preserve"> </w:t>
      </w:r>
      <w:r>
        <w:t>B;</w:t>
      </w:r>
    </w:p>
    <w:p w14:paraId="33C8AB50" w14:textId="77777777" w:rsidR="008B4C13" w:rsidRDefault="008B4C13" w:rsidP="00F25A0B">
      <w:pPr>
        <w:pStyle w:val="NoSpacing"/>
        <w:numPr>
          <w:ilvl w:val="0"/>
          <w:numId w:val="20"/>
        </w:numPr>
        <w:jc w:val="both"/>
      </w:pPr>
      <w:r>
        <w:t>template S.41.01.11 of Technical Annex A, specifying information on lapses,</w:t>
      </w:r>
      <w:r w:rsidRPr="00FC6387">
        <w:t xml:space="preserve"> </w:t>
      </w:r>
      <w:r>
        <w:t>following</w:t>
      </w:r>
      <w:r w:rsidRPr="00FC6387">
        <w:t xml:space="preserve"> </w:t>
      </w:r>
      <w:r>
        <w:t>the</w:t>
      </w:r>
      <w:r w:rsidRPr="00FC6387">
        <w:t xml:space="preserve"> </w:t>
      </w:r>
      <w:r>
        <w:t>instructions</w:t>
      </w:r>
      <w:r w:rsidRPr="00FC6387">
        <w:t xml:space="preserve"> </w:t>
      </w:r>
      <w:r>
        <w:t>set</w:t>
      </w:r>
      <w:r w:rsidRPr="00FC6387">
        <w:t xml:space="preserve"> </w:t>
      </w:r>
      <w:r>
        <w:t>out</w:t>
      </w:r>
      <w:r w:rsidRPr="00FC6387">
        <w:t xml:space="preserve"> </w:t>
      </w:r>
      <w:r>
        <w:t>in</w:t>
      </w:r>
      <w:r w:rsidRPr="00FC6387">
        <w:t xml:space="preserve"> </w:t>
      </w:r>
      <w:r>
        <w:t>S.41.01</w:t>
      </w:r>
      <w:r w:rsidRPr="00FC6387">
        <w:t xml:space="preserve"> </w:t>
      </w:r>
      <w:r>
        <w:t>of</w:t>
      </w:r>
      <w:r w:rsidRPr="00FC6387">
        <w:t xml:space="preserve"> </w:t>
      </w:r>
      <w:r>
        <w:t>Technical</w:t>
      </w:r>
      <w:r w:rsidRPr="00FC6387">
        <w:t xml:space="preserve"> </w:t>
      </w:r>
      <w:r>
        <w:t>Annex</w:t>
      </w:r>
      <w:r w:rsidRPr="00FC6387">
        <w:t xml:space="preserve"> </w:t>
      </w:r>
      <w:r>
        <w:t>B.</w:t>
      </w:r>
    </w:p>
    <w:p w14:paraId="034878D0" w14:textId="77777777" w:rsidR="008B4C13" w:rsidRPr="00661C8A" w:rsidRDefault="008B4C13" w:rsidP="008B4C13"/>
    <w:p w14:paraId="0E4F8641" w14:textId="77777777" w:rsidR="008B4C13" w:rsidRDefault="008B4C13" w:rsidP="008B4C13"/>
    <w:p w14:paraId="1BDE120E" w14:textId="77777777" w:rsidR="008B4C13" w:rsidRPr="00661C8A" w:rsidRDefault="008B4C13" w:rsidP="008B4C13"/>
    <w:p w14:paraId="31677489" w14:textId="77777777" w:rsidR="008B4C13" w:rsidRPr="00661C8A" w:rsidRDefault="008B4C13" w:rsidP="008B4C13"/>
    <w:p w14:paraId="68EE7040" w14:textId="77777777" w:rsidR="008B4C13" w:rsidRPr="00661C8A" w:rsidRDefault="008B4C13" w:rsidP="008B4C13"/>
    <w:p w14:paraId="1E554834" w14:textId="77777777" w:rsidR="008B4C13" w:rsidRPr="00661C8A" w:rsidRDefault="008B4C13" w:rsidP="008B4C13"/>
    <w:p w14:paraId="48BFBD85" w14:textId="77777777" w:rsidR="008B4C13" w:rsidRDefault="008B4C13" w:rsidP="008B4C13"/>
    <w:p w14:paraId="7ED66DDB" w14:textId="77777777" w:rsidR="008B4C13" w:rsidRDefault="008B4C13" w:rsidP="008B4C13"/>
    <w:p w14:paraId="034162E6" w14:textId="77777777" w:rsidR="008B4C13" w:rsidRDefault="008B4C13" w:rsidP="008B4C13"/>
    <w:p w14:paraId="7E7BBA3D" w14:textId="77777777" w:rsidR="008B4C13" w:rsidRDefault="008B4C13" w:rsidP="008B4C13"/>
    <w:p w14:paraId="6BA4A833" w14:textId="77777777" w:rsidR="008B4C13" w:rsidRDefault="008B4C13" w:rsidP="008B4C13"/>
    <w:p w14:paraId="79182BF2" w14:textId="77777777" w:rsidR="00FC6387" w:rsidRDefault="00FC6387" w:rsidP="008B4C13"/>
    <w:p w14:paraId="784E795F" w14:textId="77777777" w:rsidR="00FC6387" w:rsidRDefault="00FC6387" w:rsidP="008B4C13"/>
    <w:p w14:paraId="2B544650" w14:textId="77777777" w:rsidR="00FC6387" w:rsidRDefault="00FC6387" w:rsidP="008B4C13"/>
    <w:p w14:paraId="1A565DA5" w14:textId="77777777" w:rsidR="00FC6387" w:rsidRDefault="00FC6387" w:rsidP="008B4C13"/>
    <w:p w14:paraId="59A07570" w14:textId="77777777" w:rsidR="00FC6387" w:rsidRDefault="00FC6387" w:rsidP="008B4C13"/>
    <w:p w14:paraId="7DAF284B" w14:textId="77777777" w:rsidR="00FC6387" w:rsidRDefault="00FC6387" w:rsidP="008B4C13"/>
    <w:p w14:paraId="644A900A" w14:textId="77777777" w:rsidR="00FC6387" w:rsidRDefault="00FC6387" w:rsidP="008B4C13"/>
    <w:p w14:paraId="4C326F72" w14:textId="77777777" w:rsidR="00FC6387" w:rsidRDefault="00FC6387" w:rsidP="008B4C13"/>
    <w:p w14:paraId="4910515C" w14:textId="77777777" w:rsidR="00FC6387" w:rsidRDefault="00FC6387" w:rsidP="008B4C13"/>
    <w:p w14:paraId="413C4462" w14:textId="77777777" w:rsidR="00FC6387" w:rsidRDefault="00FC6387" w:rsidP="008B4C13"/>
    <w:p w14:paraId="7AF760DE" w14:textId="77777777" w:rsidR="00FC6387" w:rsidRDefault="00FC6387" w:rsidP="008B4C13"/>
    <w:p w14:paraId="286DA2AA" w14:textId="77777777" w:rsidR="00FC6387" w:rsidRDefault="00FC6387" w:rsidP="008B4C13"/>
    <w:p w14:paraId="26D5AEFB" w14:textId="77777777" w:rsidR="008B4C13" w:rsidRPr="00661C8A" w:rsidRDefault="008B4C13" w:rsidP="008B4C13"/>
    <w:p w14:paraId="6EA68FCC" w14:textId="77777777" w:rsidR="008B4C13" w:rsidRPr="00661C8A" w:rsidRDefault="008B4C13" w:rsidP="008B4C13"/>
    <w:p w14:paraId="17080F72" w14:textId="3FFFC291" w:rsidR="00FC6387" w:rsidRPr="00FC6387" w:rsidRDefault="00FC6387" w:rsidP="00FC6387">
      <w:pPr>
        <w:pStyle w:val="NoSpacing"/>
        <w:rPr>
          <w:rFonts w:asciiTheme="majorHAnsi" w:eastAsia="Times New Roman" w:hAnsiTheme="majorHAnsi"/>
          <w:bCs/>
          <w:color w:val="5C87B1" w:themeColor="accent1"/>
          <w:sz w:val="24"/>
          <w:szCs w:val="24"/>
          <w:lang w:val="en-GB"/>
        </w:rPr>
      </w:pPr>
      <w:bookmarkStart w:id="317" w:name="_Hlk198292924"/>
      <w:r w:rsidRPr="00FC6387">
        <w:rPr>
          <w:rFonts w:asciiTheme="majorHAnsi" w:eastAsia="Times New Roman" w:hAnsiTheme="majorHAnsi"/>
          <w:bCs/>
          <w:color w:val="5C87B1" w:themeColor="accent1"/>
          <w:sz w:val="24"/>
          <w:szCs w:val="24"/>
          <w:lang w:val="en-GB"/>
        </w:rPr>
        <w:lastRenderedPageBreak/>
        <w:t>S</w:t>
      </w:r>
      <w:r w:rsidR="00A379D5">
        <w:rPr>
          <w:rFonts w:asciiTheme="majorHAnsi" w:eastAsia="Times New Roman" w:hAnsiTheme="majorHAnsi"/>
          <w:bCs/>
          <w:color w:val="5C87B1" w:themeColor="accent1"/>
          <w:sz w:val="24"/>
          <w:szCs w:val="24"/>
          <w:lang w:val="en-GB"/>
        </w:rPr>
        <w:t>ECTION</w:t>
      </w:r>
      <w:r w:rsidRPr="00FC6387">
        <w:rPr>
          <w:rFonts w:asciiTheme="majorHAnsi" w:eastAsia="Times New Roman" w:hAnsiTheme="majorHAnsi"/>
          <w:bCs/>
          <w:color w:val="5C87B1" w:themeColor="accent1"/>
          <w:sz w:val="24"/>
          <w:szCs w:val="24"/>
          <w:lang w:val="en-GB"/>
        </w:rPr>
        <w:t xml:space="preserve"> II</w:t>
      </w:r>
      <w:r>
        <w:rPr>
          <w:rFonts w:asciiTheme="majorHAnsi" w:eastAsia="Times New Roman" w:hAnsiTheme="majorHAnsi"/>
          <w:bCs/>
          <w:color w:val="5C87B1" w:themeColor="accent1"/>
          <w:sz w:val="24"/>
          <w:szCs w:val="24"/>
          <w:lang w:val="en-GB"/>
        </w:rPr>
        <w:t>I</w:t>
      </w:r>
      <w:r w:rsidRPr="00FC6387">
        <w:rPr>
          <w:rFonts w:asciiTheme="majorHAnsi" w:eastAsia="Times New Roman" w:hAnsiTheme="majorHAnsi"/>
          <w:bCs/>
          <w:color w:val="5C87B1" w:themeColor="accent1"/>
          <w:sz w:val="24"/>
          <w:szCs w:val="24"/>
          <w:lang w:val="en-GB"/>
        </w:rPr>
        <w:t>: S</w:t>
      </w:r>
      <w:r w:rsidR="00A379D5">
        <w:rPr>
          <w:rFonts w:asciiTheme="majorHAnsi" w:eastAsia="Times New Roman" w:hAnsiTheme="majorHAnsi"/>
          <w:bCs/>
          <w:color w:val="5C87B1" w:themeColor="accent1"/>
          <w:sz w:val="24"/>
          <w:szCs w:val="24"/>
          <w:lang w:val="en-GB"/>
        </w:rPr>
        <w:t>UBMISSION DEADLINES AND OTHER PROVISIONS</w:t>
      </w:r>
    </w:p>
    <w:p w14:paraId="2B4533CD" w14:textId="517C0C01" w:rsidR="00FC6387" w:rsidRPr="00A379D5" w:rsidRDefault="00FC6387" w:rsidP="00FC6387">
      <w:pPr>
        <w:pStyle w:val="Headingnumbered3"/>
        <w:numPr>
          <w:ilvl w:val="0"/>
          <w:numId w:val="0"/>
        </w:numPr>
        <w:rPr>
          <w:b/>
          <w:bCs w:val="0"/>
          <w:caps w:val="0"/>
          <w:lang w:val="en-GB"/>
        </w:rPr>
      </w:pPr>
      <w:r w:rsidRPr="00A379D5">
        <w:rPr>
          <w:b/>
          <w:bCs w:val="0"/>
          <w:caps w:val="0"/>
          <w:lang w:val="en-GB"/>
        </w:rPr>
        <w:t>Guideline 1</w:t>
      </w:r>
      <w:ins w:id="318" w:author="Author">
        <w:r w:rsidR="00C9258A">
          <w:rPr>
            <w:b/>
            <w:bCs w:val="0"/>
            <w:caps w:val="0"/>
            <w:lang w:val="en-GB"/>
          </w:rPr>
          <w:t>3</w:t>
        </w:r>
      </w:ins>
      <w:del w:id="319" w:author="Author">
        <w:r w:rsidRPr="00A379D5" w:rsidDel="00C9258A">
          <w:rPr>
            <w:b/>
            <w:bCs w:val="0"/>
            <w:caps w:val="0"/>
            <w:lang w:val="en-GB"/>
          </w:rPr>
          <w:delText>4</w:delText>
        </w:r>
      </w:del>
      <w:r w:rsidRPr="00A379D5">
        <w:rPr>
          <w:b/>
          <w:bCs w:val="0"/>
          <w:caps w:val="0"/>
          <w:lang w:val="en-GB"/>
        </w:rPr>
        <w:t xml:space="preserve"> – Submission deadlines</w:t>
      </w:r>
      <w:ins w:id="320" w:author="Author">
        <w:r w:rsidR="009E70D5">
          <w:rPr>
            <w:b/>
            <w:bCs w:val="0"/>
            <w:caps w:val="0"/>
            <w:lang w:val="en-GB"/>
          </w:rPr>
          <w:t xml:space="preserve"> and means for report</w:t>
        </w:r>
        <w:r w:rsidR="007459AE">
          <w:rPr>
            <w:b/>
            <w:bCs w:val="0"/>
            <w:caps w:val="0"/>
            <w:lang w:val="en-GB"/>
          </w:rPr>
          <w:t>i</w:t>
        </w:r>
        <w:r w:rsidR="009E70D5">
          <w:rPr>
            <w:b/>
            <w:bCs w:val="0"/>
            <w:caps w:val="0"/>
            <w:lang w:val="en-GB"/>
          </w:rPr>
          <w:t>ng</w:t>
        </w:r>
      </w:ins>
    </w:p>
    <w:p w14:paraId="05358CDC" w14:textId="589B2116" w:rsidR="00FC6387" w:rsidRDefault="00FC6387" w:rsidP="00F25A0B">
      <w:pPr>
        <w:pStyle w:val="ListParagraph"/>
        <w:numPr>
          <w:ilvl w:val="1"/>
          <w:numId w:val="13"/>
        </w:numPr>
        <w:ind w:left="709" w:hanging="567"/>
        <w:jc w:val="both"/>
        <w:rPr>
          <w:ins w:id="321" w:author="Author"/>
        </w:rPr>
      </w:pPr>
      <w:bookmarkStart w:id="322" w:name="_bookmark13"/>
      <w:bookmarkStart w:id="323" w:name="_bookmark15"/>
      <w:bookmarkStart w:id="324" w:name="_bookmark17"/>
      <w:bookmarkEnd w:id="322"/>
      <w:bookmarkEnd w:id="323"/>
      <w:bookmarkEnd w:id="324"/>
      <w:del w:id="325" w:author="Author">
        <w:r w:rsidRPr="00FC6387" w:rsidDel="00242CEC">
          <w:delText xml:space="preserve">After the transitional period of three years after implementation of Solvency II Directive, </w:delText>
        </w:r>
      </w:del>
      <w:ins w:id="326" w:author="Author">
        <w:r w:rsidR="00242CEC">
          <w:t>I</w:t>
        </w:r>
      </w:ins>
      <w:del w:id="327" w:author="Author">
        <w:r w:rsidRPr="00FC6387" w:rsidDel="00242CEC">
          <w:delText>i</w:delText>
        </w:r>
      </w:del>
      <w:r w:rsidRPr="00FC6387">
        <w:t xml:space="preserve">nsurance and reinsurance undertakings, participating insurance and reinsurance undertakings, insurance holding companies or mixed financial holding companies and insurance third country branches should submit the set of quantitative information defined in Guideline </w:t>
      </w:r>
      <w:del w:id="328" w:author="Author">
        <w:r w:rsidRPr="00FC6387" w:rsidDel="00B74AE9">
          <w:delText xml:space="preserve">10 </w:delText>
        </w:r>
      </w:del>
      <w:ins w:id="329" w:author="Author">
        <w:r w:rsidR="00B74AE9">
          <w:t>9</w:t>
        </w:r>
        <w:r w:rsidR="00B74AE9" w:rsidRPr="00FC6387">
          <w:t xml:space="preserve"> </w:t>
        </w:r>
      </w:ins>
      <w:r w:rsidRPr="00FC6387">
        <w:t>and Guideline 1</w:t>
      </w:r>
      <w:ins w:id="330" w:author="Author">
        <w:r w:rsidR="00B74AE9">
          <w:t>0</w:t>
        </w:r>
      </w:ins>
      <w:del w:id="331" w:author="Author">
        <w:r w:rsidRPr="00FC6387" w:rsidDel="00B74AE9">
          <w:delText>1</w:delText>
        </w:r>
      </w:del>
      <w:r w:rsidRPr="00FC6387">
        <w:t xml:space="preserve">  for insurance and reinsurance groups and in Guideline 1</w:t>
      </w:r>
      <w:del w:id="332" w:author="Author">
        <w:r w:rsidRPr="00FC6387" w:rsidDel="00B74AE9">
          <w:delText>2</w:delText>
        </w:r>
      </w:del>
      <w:ins w:id="333" w:author="Author">
        <w:r w:rsidR="00B74AE9">
          <w:t>1</w:t>
        </w:r>
      </w:ins>
      <w:r w:rsidRPr="00FC6387">
        <w:t xml:space="preserve"> and Guideline 1</w:t>
      </w:r>
      <w:del w:id="334" w:author="Author">
        <w:r w:rsidRPr="00FC6387" w:rsidDel="00B74AE9">
          <w:delText>3</w:delText>
        </w:r>
      </w:del>
      <w:ins w:id="335" w:author="Author">
        <w:r w:rsidR="00B74AE9">
          <w:t>2</w:t>
        </w:r>
      </w:ins>
      <w:r w:rsidRPr="00FC6387">
        <w:t xml:space="preserve"> for insurance and reinsurance undertakings and insurance third country branches within 7 weeks after the end of the reference period.</w:t>
      </w:r>
    </w:p>
    <w:bookmarkEnd w:id="317"/>
    <w:p w14:paraId="7461212F" w14:textId="4BA399F0" w:rsidR="00C9258A" w:rsidDel="00C9258A" w:rsidRDefault="00670CC8" w:rsidP="00C9258A">
      <w:pPr>
        <w:pStyle w:val="ListParagraph"/>
        <w:numPr>
          <w:ilvl w:val="1"/>
          <w:numId w:val="13"/>
        </w:numPr>
        <w:ind w:left="709" w:hanging="567"/>
        <w:jc w:val="both"/>
        <w:rPr>
          <w:del w:id="336" w:author="Author"/>
          <w:moveTo w:id="337" w:author="Author"/>
        </w:rPr>
      </w:pPr>
      <w:ins w:id="338" w:author="Author">
        <w:r>
          <w:t>S</w:t>
        </w:r>
      </w:ins>
      <w:moveToRangeStart w:id="339" w:author="Author" w:name="move194593284"/>
      <w:moveTo w:id="340" w:author="Author">
        <w:del w:id="341" w:author="Author">
          <w:r w:rsidR="00C9258A" w:rsidRPr="00FA12A6" w:rsidDel="00670CC8">
            <w:delText>National s</w:delText>
          </w:r>
        </w:del>
        <w:r w:rsidR="00C9258A" w:rsidRPr="00FA12A6">
          <w:t>upervisory authorities should ensure that the</w:t>
        </w:r>
      </w:moveTo>
      <w:ins w:id="342" w:author="Author">
        <w:r w:rsidR="00C9258A">
          <w:t xml:space="preserve"> submission of the</w:t>
        </w:r>
      </w:ins>
      <w:moveTo w:id="343" w:author="Author">
        <w:r w:rsidR="00C9258A" w:rsidRPr="00FA12A6">
          <w:t xml:space="preserve"> quantitative information referred to in Section II is </w:t>
        </w:r>
        <w:del w:id="344" w:author="Author">
          <w:r w:rsidR="00C9258A" w:rsidRPr="00FA12A6" w:rsidDel="00C9258A">
            <w:delText xml:space="preserve">submitted </w:delText>
          </w:r>
        </w:del>
      </w:moveTo>
      <w:ins w:id="345" w:author="Author">
        <w:r w:rsidR="00C9258A">
          <w:t xml:space="preserve">compliant with </w:t>
        </w:r>
        <w:r w:rsidR="000478C2">
          <w:t>Article 313 of the Delegated Regulation (EU) 2015/35</w:t>
        </w:r>
        <w:r w:rsidR="00C9258A">
          <w:t>.</w:t>
        </w:r>
      </w:ins>
      <w:moveTo w:id="346" w:author="Author">
        <w:del w:id="347" w:author="Author">
          <w:r w:rsidR="00C9258A" w:rsidRPr="00FA12A6" w:rsidDel="00C9258A">
            <w:delText>electronically.</w:delText>
          </w:r>
        </w:del>
      </w:moveTo>
    </w:p>
    <w:moveToRangeEnd w:id="339"/>
    <w:p w14:paraId="62819ECB" w14:textId="5C0BB737" w:rsidR="00C9258A" w:rsidRDefault="00C9258A" w:rsidP="00C9258A">
      <w:pPr>
        <w:pStyle w:val="ListParagraph"/>
        <w:numPr>
          <w:ilvl w:val="1"/>
          <w:numId w:val="13"/>
        </w:numPr>
        <w:ind w:left="709" w:hanging="567"/>
        <w:jc w:val="both"/>
      </w:pPr>
    </w:p>
    <w:p w14:paraId="2E6B5F22" w14:textId="46ACB38E" w:rsidR="000A63C9" w:rsidRPr="00A379D5" w:rsidRDefault="000A63C9" w:rsidP="000A63C9">
      <w:pPr>
        <w:pStyle w:val="Headingnumbered3"/>
        <w:numPr>
          <w:ilvl w:val="0"/>
          <w:numId w:val="0"/>
        </w:numPr>
        <w:rPr>
          <w:b/>
          <w:bCs w:val="0"/>
          <w:caps w:val="0"/>
          <w:lang w:val="en-GB"/>
        </w:rPr>
      </w:pPr>
      <w:r w:rsidRPr="00A379D5">
        <w:rPr>
          <w:b/>
          <w:bCs w:val="0"/>
          <w:caps w:val="0"/>
          <w:lang w:val="en-GB"/>
        </w:rPr>
        <w:t>Guideline 1</w:t>
      </w:r>
      <w:ins w:id="348" w:author="Author">
        <w:r w:rsidR="00C9258A">
          <w:rPr>
            <w:b/>
            <w:bCs w:val="0"/>
            <w:caps w:val="0"/>
            <w:lang w:val="en-GB"/>
          </w:rPr>
          <w:t>4</w:t>
        </w:r>
      </w:ins>
      <w:del w:id="349" w:author="Author">
        <w:r w:rsidRPr="00A379D5" w:rsidDel="00C9258A">
          <w:rPr>
            <w:b/>
            <w:bCs w:val="0"/>
            <w:caps w:val="0"/>
            <w:lang w:val="en-GB"/>
          </w:rPr>
          <w:delText>5</w:delText>
        </w:r>
      </w:del>
      <w:r w:rsidRPr="00A379D5">
        <w:rPr>
          <w:b/>
          <w:bCs w:val="0"/>
          <w:caps w:val="0"/>
          <w:lang w:val="en-GB"/>
        </w:rPr>
        <w:t xml:space="preserve"> – List of validations</w:t>
      </w:r>
    </w:p>
    <w:p w14:paraId="06E86F76" w14:textId="434B3E19" w:rsidR="000A63C9" w:rsidRDefault="00670CC8" w:rsidP="00F25A0B">
      <w:pPr>
        <w:pStyle w:val="ListParagraph"/>
        <w:numPr>
          <w:ilvl w:val="1"/>
          <w:numId w:val="13"/>
        </w:numPr>
        <w:ind w:left="709" w:hanging="567"/>
        <w:jc w:val="both"/>
      </w:pPr>
      <w:ins w:id="350" w:author="Author">
        <w:r>
          <w:t>S</w:t>
        </w:r>
      </w:ins>
      <w:del w:id="351" w:author="Author">
        <w:r w:rsidR="000A63C9" w:rsidRPr="000A63C9" w:rsidDel="00670CC8">
          <w:delText>National s</w:delText>
        </w:r>
      </w:del>
      <w:r w:rsidR="000A63C9" w:rsidRPr="000A63C9">
        <w:t>upervisory authorities should evaluate the data received using the list of validations as published by EIOPA</w:t>
      </w:r>
      <w:r w:rsidR="000A63C9">
        <w:rPr>
          <w:rStyle w:val="FootnoteReference"/>
          <w:spacing w:val="-1"/>
        </w:rPr>
        <w:footnoteReference w:id="6"/>
      </w:r>
      <w:r w:rsidR="000A63C9">
        <w:t>.</w:t>
      </w:r>
      <w:r w:rsidR="000A63C9" w:rsidRPr="000A63C9">
        <w:t xml:space="preserve"> </w:t>
      </w:r>
    </w:p>
    <w:p w14:paraId="5D7B4CC6" w14:textId="4CA5113F" w:rsidR="00FA12A6" w:rsidRPr="00A379D5" w:rsidDel="001715ED" w:rsidRDefault="00FA12A6" w:rsidP="00FA12A6">
      <w:pPr>
        <w:pStyle w:val="Headingnumbered3"/>
        <w:numPr>
          <w:ilvl w:val="0"/>
          <w:numId w:val="0"/>
        </w:numPr>
        <w:rPr>
          <w:del w:id="352" w:author="Author"/>
          <w:b/>
          <w:bCs w:val="0"/>
          <w:caps w:val="0"/>
          <w:lang w:val="en-GB"/>
        </w:rPr>
      </w:pPr>
      <w:bookmarkStart w:id="353" w:name="_Hlk198299490"/>
      <w:del w:id="354" w:author="Author">
        <w:r w:rsidRPr="00A379D5" w:rsidDel="001715ED">
          <w:rPr>
            <w:b/>
            <w:bCs w:val="0"/>
            <w:caps w:val="0"/>
            <w:lang w:val="en-GB"/>
          </w:rPr>
          <w:delText>Guideline 16 – Means for reporting</w:delText>
        </w:r>
      </w:del>
    </w:p>
    <w:p w14:paraId="52B6DA63" w14:textId="1BF2FA31" w:rsidR="00FA12A6" w:rsidDel="00C9258A" w:rsidRDefault="00FA12A6" w:rsidP="00F25A0B">
      <w:pPr>
        <w:pStyle w:val="ListParagraph"/>
        <w:numPr>
          <w:ilvl w:val="1"/>
          <w:numId w:val="13"/>
        </w:numPr>
        <w:ind w:left="709" w:hanging="567"/>
        <w:jc w:val="both"/>
        <w:rPr>
          <w:moveFrom w:id="355" w:author="Author"/>
        </w:rPr>
      </w:pPr>
      <w:moveFromRangeStart w:id="356" w:author="Author" w:name="move194593284"/>
      <w:moveFrom w:id="357" w:author="Author">
        <w:r w:rsidRPr="00FA12A6" w:rsidDel="00C9258A">
          <w:t>National supervisory authorities should ensure that the quantitative information referred to in Section II is submitted electronically.</w:t>
        </w:r>
      </w:moveFrom>
    </w:p>
    <w:p w14:paraId="0E3F7839" w14:textId="6CD2CB93" w:rsidR="00FA12A6" w:rsidRPr="00A379D5" w:rsidDel="00395425" w:rsidRDefault="00FA12A6" w:rsidP="00FA12A6">
      <w:pPr>
        <w:pStyle w:val="Headingnumbered3"/>
        <w:numPr>
          <w:ilvl w:val="0"/>
          <w:numId w:val="0"/>
        </w:numPr>
        <w:rPr>
          <w:del w:id="358" w:author="Author"/>
          <w:b/>
          <w:bCs w:val="0"/>
          <w:caps w:val="0"/>
          <w:lang w:val="en-GB"/>
        </w:rPr>
      </w:pPr>
      <w:bookmarkStart w:id="359" w:name="_Hlk198299714"/>
      <w:bookmarkEnd w:id="353"/>
      <w:moveFromRangeEnd w:id="356"/>
      <w:del w:id="360" w:author="Author">
        <w:r w:rsidRPr="00A379D5" w:rsidDel="00395425">
          <w:rPr>
            <w:b/>
            <w:bCs w:val="0"/>
            <w:caps w:val="0"/>
            <w:lang w:val="en-GB"/>
          </w:rPr>
          <w:delText>Guideline 17 – Supervisory reporting formats</w:delText>
        </w:r>
      </w:del>
    </w:p>
    <w:p w14:paraId="2F01BD01" w14:textId="381EE3C2" w:rsidR="00FA12A6" w:rsidDel="00395425" w:rsidRDefault="00FA12A6" w:rsidP="00F25A0B">
      <w:pPr>
        <w:pStyle w:val="ListParagraph"/>
        <w:numPr>
          <w:ilvl w:val="1"/>
          <w:numId w:val="13"/>
        </w:numPr>
        <w:ind w:left="709" w:hanging="567"/>
        <w:jc w:val="both"/>
        <w:rPr>
          <w:del w:id="361" w:author="Author"/>
        </w:rPr>
      </w:pPr>
      <w:del w:id="362" w:author="Author">
        <w:r w:rsidDel="00395425">
          <w:delText>Insurance</w:delText>
        </w:r>
        <w:r w:rsidRPr="00FA12A6" w:rsidDel="00395425">
          <w:delText xml:space="preserve"> </w:delText>
        </w:r>
        <w:r w:rsidDel="00395425">
          <w:delText>and</w:delText>
        </w:r>
        <w:r w:rsidRPr="00FA12A6" w:rsidDel="00395425">
          <w:delText xml:space="preserve"> </w:delText>
        </w:r>
        <w:r w:rsidDel="00395425">
          <w:delText>reinsurance</w:delText>
        </w:r>
        <w:r w:rsidRPr="00FA12A6" w:rsidDel="00395425">
          <w:delText xml:space="preserve"> </w:delText>
        </w:r>
        <w:r w:rsidDel="00395425">
          <w:delText>undertakings,</w:delText>
        </w:r>
        <w:r w:rsidRPr="00FA12A6" w:rsidDel="00395425">
          <w:delText xml:space="preserve"> </w:delText>
        </w:r>
        <w:r w:rsidDel="00395425">
          <w:delText>participating</w:delText>
        </w:r>
        <w:r w:rsidRPr="00FA12A6" w:rsidDel="00395425">
          <w:delText xml:space="preserve"> </w:delText>
        </w:r>
        <w:r w:rsidDel="00395425">
          <w:delText>insurance</w:delText>
        </w:r>
        <w:r w:rsidRPr="00FA12A6" w:rsidDel="00395425">
          <w:delText xml:space="preserve"> </w:delText>
        </w:r>
        <w:r w:rsidDel="00395425">
          <w:delText>and</w:delText>
        </w:r>
        <w:r w:rsidRPr="00FA12A6" w:rsidDel="00395425">
          <w:delText xml:space="preserve"> </w:delText>
        </w:r>
        <w:r w:rsidDel="00395425">
          <w:delText>reinsurance</w:delText>
        </w:r>
        <w:r w:rsidRPr="00FA12A6" w:rsidDel="00395425">
          <w:delText xml:space="preserve"> </w:delText>
        </w:r>
        <w:r w:rsidDel="00395425">
          <w:delText>undertakings,</w:delText>
        </w:r>
        <w:r w:rsidRPr="00FA12A6" w:rsidDel="00395425">
          <w:delText xml:space="preserve"> </w:delText>
        </w:r>
        <w:r w:rsidDel="00395425">
          <w:delText>insurance</w:delText>
        </w:r>
        <w:r w:rsidRPr="00FA12A6" w:rsidDel="00395425">
          <w:delText xml:space="preserve"> </w:delText>
        </w:r>
        <w:r w:rsidDel="00395425">
          <w:delText>holding</w:delText>
        </w:r>
        <w:r w:rsidRPr="00FA12A6" w:rsidDel="00395425">
          <w:delText xml:space="preserve"> </w:delText>
        </w:r>
        <w:r w:rsidDel="00395425">
          <w:delText>companies</w:delText>
        </w:r>
        <w:r w:rsidRPr="00FA12A6" w:rsidDel="00395425">
          <w:delText xml:space="preserve"> </w:delText>
        </w:r>
        <w:r w:rsidDel="00395425">
          <w:delText>or</w:delText>
        </w:r>
        <w:r w:rsidRPr="00FA12A6" w:rsidDel="00395425">
          <w:delText xml:space="preserve"> </w:delText>
        </w:r>
        <w:r w:rsidDel="00395425">
          <w:delText>mixed</w:delText>
        </w:r>
        <w:r w:rsidRPr="00FA12A6" w:rsidDel="00395425">
          <w:delText xml:space="preserve"> </w:delText>
        </w:r>
        <w:r w:rsidDel="00395425">
          <w:delText>financial</w:delText>
        </w:r>
        <w:r w:rsidRPr="00FA12A6" w:rsidDel="00395425">
          <w:delText xml:space="preserve"> </w:delText>
        </w:r>
        <w:r w:rsidDel="00395425">
          <w:delText>holding companies should submit the information in the data exchange formats</w:delText>
        </w:r>
        <w:r w:rsidRPr="00FA12A6" w:rsidDel="00395425">
          <w:delText xml:space="preserve"> </w:delText>
        </w:r>
        <w:r w:rsidDel="00395425">
          <w:delText>and representations</w:delText>
        </w:r>
        <w:r w:rsidRPr="00FA12A6" w:rsidDel="00395425">
          <w:delText xml:space="preserve"> </w:delText>
        </w:r>
        <w:r w:rsidDel="00395425">
          <w:delText>determined</w:delText>
        </w:r>
        <w:r w:rsidRPr="00FA12A6" w:rsidDel="00395425">
          <w:delText xml:space="preserve"> </w:delText>
        </w:r>
        <w:r w:rsidDel="00395425">
          <w:delText>by the</w:delText>
        </w:r>
        <w:r w:rsidRPr="00FA12A6" w:rsidDel="00395425">
          <w:delText xml:space="preserve"> </w:delText>
        </w:r>
        <w:r w:rsidDel="00395425">
          <w:delText>national supervisory authorities</w:delText>
        </w:r>
        <w:r w:rsidRPr="00FA12A6" w:rsidDel="00395425">
          <w:delText xml:space="preserve"> </w:delText>
        </w:r>
        <w:r w:rsidDel="00395425">
          <w:delText>or</w:delText>
        </w:r>
        <w:r w:rsidRPr="00FA12A6" w:rsidDel="00395425">
          <w:delText xml:space="preserve"> </w:delText>
        </w:r>
        <w:r w:rsidDel="00395425">
          <w:delText>by</w:delText>
        </w:r>
        <w:r w:rsidRPr="00FA12A6" w:rsidDel="00395425">
          <w:delText xml:space="preserve"> </w:delText>
        </w:r>
        <w:r w:rsidDel="00395425">
          <w:delText>the</w:delText>
        </w:r>
        <w:r w:rsidRPr="00FA12A6" w:rsidDel="00395425">
          <w:delText xml:space="preserve"> </w:delText>
        </w:r>
        <w:r w:rsidDel="00395425">
          <w:delText>group</w:delText>
        </w:r>
        <w:r w:rsidRPr="00FA12A6" w:rsidDel="00395425">
          <w:delText xml:space="preserve"> </w:delText>
        </w:r>
        <w:r w:rsidDel="00395425">
          <w:delText>supervisor</w:delText>
        </w:r>
        <w:r w:rsidRPr="00FA12A6" w:rsidDel="00395425">
          <w:delText xml:space="preserve"> </w:delText>
        </w:r>
        <w:r w:rsidDel="00395425">
          <w:delText>and</w:delText>
        </w:r>
        <w:r w:rsidRPr="00FA12A6" w:rsidDel="00395425">
          <w:delText xml:space="preserve"> </w:delText>
        </w:r>
        <w:r w:rsidDel="00395425">
          <w:delText>respecting</w:delText>
        </w:r>
        <w:r w:rsidRPr="00FA12A6" w:rsidDel="00395425">
          <w:delText xml:space="preserve"> </w:delText>
        </w:r>
        <w:r w:rsidDel="00395425">
          <w:delText>the following</w:delText>
        </w:r>
        <w:r w:rsidRPr="00FA12A6" w:rsidDel="00395425">
          <w:delText xml:space="preserve"> </w:delText>
        </w:r>
        <w:r w:rsidDel="00395425">
          <w:delText>specifications:</w:delText>
        </w:r>
      </w:del>
    </w:p>
    <w:p w14:paraId="70BC8DA0" w14:textId="695F2FDE" w:rsidR="00FA12A6" w:rsidDel="00395425" w:rsidRDefault="00FA12A6" w:rsidP="00F25A0B">
      <w:pPr>
        <w:pStyle w:val="NoSpacing"/>
        <w:numPr>
          <w:ilvl w:val="0"/>
          <w:numId w:val="21"/>
        </w:numPr>
        <w:jc w:val="both"/>
        <w:rPr>
          <w:del w:id="363" w:author="Author"/>
        </w:rPr>
      </w:pPr>
      <w:del w:id="364" w:author="Author">
        <w:r w:rsidDel="00395425">
          <w:delText>data points with the data type ‘monetary’ should be expressed in units with</w:delText>
        </w:r>
        <w:r w:rsidRPr="00FA12A6" w:rsidDel="00395425">
          <w:delText xml:space="preserve"> </w:delText>
        </w:r>
        <w:r w:rsidDel="00395425">
          <w:delText>no</w:delText>
        </w:r>
        <w:r w:rsidRPr="00FA12A6" w:rsidDel="00395425">
          <w:delText xml:space="preserve"> </w:delText>
        </w:r>
        <w:r w:rsidDel="00395425">
          <w:delText>decimals</w:delText>
        </w:r>
        <w:r w:rsidRPr="00FA12A6" w:rsidDel="00395425">
          <w:delText xml:space="preserve"> </w:delText>
        </w:r>
        <w:r w:rsidDel="00395425">
          <w:delText>with</w:delText>
        </w:r>
        <w:r w:rsidRPr="00FA12A6" w:rsidDel="00395425">
          <w:delText xml:space="preserve"> </w:delText>
        </w:r>
        <w:r w:rsidDel="00395425">
          <w:delText>the</w:delText>
        </w:r>
        <w:r w:rsidRPr="00FA12A6" w:rsidDel="00395425">
          <w:delText xml:space="preserve"> </w:delText>
        </w:r>
        <w:r w:rsidDel="00395425">
          <w:delText>exception</w:delText>
        </w:r>
        <w:r w:rsidRPr="00FA12A6" w:rsidDel="00395425">
          <w:delText xml:space="preserve"> </w:delText>
        </w:r>
        <w:r w:rsidDel="00395425">
          <w:delText>of</w:delText>
        </w:r>
        <w:r w:rsidRPr="00FA12A6" w:rsidDel="00395425">
          <w:delText xml:space="preserve"> </w:delText>
        </w:r>
        <w:r w:rsidDel="00395425">
          <w:delText>template</w:delText>
        </w:r>
        <w:r w:rsidRPr="00FA12A6" w:rsidDel="00395425">
          <w:delText xml:space="preserve"> </w:delText>
        </w:r>
        <w:r w:rsidDel="00395425">
          <w:delText>S.06.02</w:delText>
        </w:r>
        <w:r w:rsidRPr="00FA12A6" w:rsidDel="00395425">
          <w:delText xml:space="preserve"> </w:delText>
        </w:r>
        <w:r w:rsidDel="00395425">
          <w:delText>which</w:delText>
        </w:r>
        <w:r w:rsidRPr="00FA12A6" w:rsidDel="00395425">
          <w:delText xml:space="preserve"> </w:delText>
        </w:r>
        <w:r w:rsidDel="00395425">
          <w:delText>should</w:delText>
        </w:r>
        <w:r w:rsidRPr="00FA12A6" w:rsidDel="00395425">
          <w:delText xml:space="preserve"> </w:delText>
        </w:r>
        <w:r w:rsidDel="00395425">
          <w:delText>be</w:delText>
        </w:r>
        <w:r w:rsidRPr="00FA12A6" w:rsidDel="00395425">
          <w:delText xml:space="preserve"> </w:delText>
        </w:r>
        <w:r w:rsidDel="00395425">
          <w:delText>expressed</w:delText>
        </w:r>
        <w:r w:rsidRPr="00FA12A6" w:rsidDel="00395425">
          <w:delText xml:space="preserve"> </w:delText>
        </w:r>
        <w:r w:rsidDel="00395425">
          <w:delText>in</w:delText>
        </w:r>
        <w:r w:rsidRPr="00FA12A6" w:rsidDel="00395425">
          <w:delText xml:space="preserve"> </w:delText>
        </w:r>
        <w:r w:rsidDel="00395425">
          <w:delText>units</w:delText>
        </w:r>
        <w:r w:rsidRPr="00FA12A6" w:rsidDel="00395425">
          <w:delText xml:space="preserve"> </w:delText>
        </w:r>
        <w:r w:rsidDel="00395425">
          <w:delText>with</w:delText>
        </w:r>
        <w:r w:rsidRPr="00FA12A6" w:rsidDel="00395425">
          <w:delText xml:space="preserve"> </w:delText>
        </w:r>
        <w:r w:rsidDel="00395425">
          <w:delText>two decimals;</w:delText>
        </w:r>
      </w:del>
    </w:p>
    <w:p w14:paraId="0C923128" w14:textId="52C66A41" w:rsidR="00FA12A6" w:rsidDel="00395425" w:rsidRDefault="00FA12A6" w:rsidP="00F25A0B">
      <w:pPr>
        <w:pStyle w:val="NoSpacing"/>
        <w:numPr>
          <w:ilvl w:val="0"/>
          <w:numId w:val="21"/>
        </w:numPr>
        <w:jc w:val="both"/>
        <w:rPr>
          <w:del w:id="365" w:author="Author"/>
        </w:rPr>
      </w:pPr>
      <w:del w:id="366" w:author="Author">
        <w:r w:rsidDel="00395425">
          <w:delText>data points with the data type ‘percentage’ should be expressed as per unit</w:delText>
        </w:r>
        <w:r w:rsidRPr="00FA12A6" w:rsidDel="00395425">
          <w:delText xml:space="preserve"> </w:delText>
        </w:r>
        <w:r w:rsidDel="00395425">
          <w:delText>with</w:delText>
        </w:r>
        <w:r w:rsidRPr="00FA12A6" w:rsidDel="00395425">
          <w:delText xml:space="preserve"> </w:delText>
        </w:r>
        <w:r w:rsidDel="00395425">
          <w:delText>four</w:delText>
        </w:r>
        <w:r w:rsidRPr="00FA12A6" w:rsidDel="00395425">
          <w:delText xml:space="preserve"> </w:delText>
        </w:r>
        <w:r w:rsidDel="00395425">
          <w:delText>decimals;</w:delText>
        </w:r>
      </w:del>
    </w:p>
    <w:p w14:paraId="5F749316" w14:textId="1C30EFF2" w:rsidR="00FA12A6" w:rsidDel="00395425" w:rsidRDefault="00FA12A6" w:rsidP="00F25A0B">
      <w:pPr>
        <w:pStyle w:val="NoSpacing"/>
        <w:numPr>
          <w:ilvl w:val="0"/>
          <w:numId w:val="21"/>
        </w:numPr>
        <w:jc w:val="both"/>
        <w:rPr>
          <w:del w:id="367" w:author="Author"/>
        </w:rPr>
      </w:pPr>
      <w:del w:id="368" w:author="Author">
        <w:r w:rsidDel="00395425">
          <w:delText>data</w:delText>
        </w:r>
        <w:r w:rsidRPr="00FA12A6" w:rsidDel="00395425">
          <w:delText xml:space="preserve"> </w:delText>
        </w:r>
        <w:r w:rsidDel="00395425">
          <w:delText>points</w:delText>
        </w:r>
        <w:r w:rsidRPr="00FA12A6" w:rsidDel="00395425">
          <w:delText xml:space="preserve"> </w:delText>
        </w:r>
        <w:r w:rsidDel="00395425">
          <w:delText>with</w:delText>
        </w:r>
        <w:r w:rsidRPr="00FA12A6" w:rsidDel="00395425">
          <w:delText xml:space="preserve"> </w:delText>
        </w:r>
        <w:r w:rsidDel="00395425">
          <w:delText>the</w:delText>
        </w:r>
        <w:r w:rsidRPr="00FA12A6" w:rsidDel="00395425">
          <w:delText xml:space="preserve"> </w:delText>
        </w:r>
        <w:r w:rsidDel="00395425">
          <w:delText>data</w:delText>
        </w:r>
        <w:r w:rsidRPr="00FA12A6" w:rsidDel="00395425">
          <w:delText xml:space="preserve"> </w:delText>
        </w:r>
        <w:r w:rsidDel="00395425">
          <w:delText>type</w:delText>
        </w:r>
        <w:r w:rsidRPr="00FA12A6" w:rsidDel="00395425">
          <w:delText xml:space="preserve"> </w:delText>
        </w:r>
        <w:r w:rsidDel="00395425">
          <w:delText>‘integer’</w:delText>
        </w:r>
        <w:r w:rsidRPr="00FA12A6" w:rsidDel="00395425">
          <w:delText xml:space="preserve"> </w:delText>
        </w:r>
        <w:r w:rsidDel="00395425">
          <w:delText>should</w:delText>
        </w:r>
        <w:r w:rsidRPr="00FA12A6" w:rsidDel="00395425">
          <w:delText xml:space="preserve"> </w:delText>
        </w:r>
        <w:r w:rsidDel="00395425">
          <w:delText>be</w:delText>
        </w:r>
        <w:r w:rsidRPr="00FA12A6" w:rsidDel="00395425">
          <w:delText xml:space="preserve"> </w:delText>
        </w:r>
        <w:r w:rsidDel="00395425">
          <w:delText>expressed</w:delText>
        </w:r>
        <w:r w:rsidRPr="00FA12A6" w:rsidDel="00395425">
          <w:delText xml:space="preserve"> </w:delText>
        </w:r>
        <w:r w:rsidDel="00395425">
          <w:delText>in</w:delText>
        </w:r>
        <w:r w:rsidRPr="00FA12A6" w:rsidDel="00395425">
          <w:delText xml:space="preserve"> </w:delText>
        </w:r>
        <w:r w:rsidDel="00395425">
          <w:delText>units</w:delText>
        </w:r>
        <w:r w:rsidRPr="00FA12A6" w:rsidDel="00395425">
          <w:delText xml:space="preserve"> </w:delText>
        </w:r>
        <w:r w:rsidDel="00395425">
          <w:delText>with</w:delText>
        </w:r>
        <w:r w:rsidRPr="00FA12A6" w:rsidDel="00395425">
          <w:delText xml:space="preserve"> </w:delText>
        </w:r>
        <w:r w:rsidDel="00395425">
          <w:delText>no</w:delText>
        </w:r>
        <w:r w:rsidRPr="00FA12A6" w:rsidDel="00395425">
          <w:delText xml:space="preserve"> </w:delText>
        </w:r>
        <w:r w:rsidDel="00395425">
          <w:delText>decimals.</w:delText>
        </w:r>
      </w:del>
    </w:p>
    <w:p w14:paraId="335344DB" w14:textId="56AD1622" w:rsidR="00FA12A6" w:rsidDel="00395425" w:rsidRDefault="00FA12A6" w:rsidP="00F25A0B">
      <w:pPr>
        <w:pStyle w:val="NoSpacing"/>
        <w:numPr>
          <w:ilvl w:val="0"/>
          <w:numId w:val="21"/>
        </w:numPr>
        <w:jc w:val="both"/>
        <w:rPr>
          <w:del w:id="369" w:author="Author"/>
        </w:rPr>
      </w:pPr>
      <w:del w:id="370" w:author="Author">
        <w:r w:rsidDel="00395425">
          <w:delText xml:space="preserve">all data points shall be expressed as positive values except in the following cases: </w:delText>
        </w:r>
      </w:del>
    </w:p>
    <w:p w14:paraId="065719F9" w14:textId="5E8EF81B" w:rsidR="00F25A0B" w:rsidDel="00395425" w:rsidRDefault="00FA12A6" w:rsidP="00F25A0B">
      <w:pPr>
        <w:pStyle w:val="NoSpacing"/>
        <w:numPr>
          <w:ilvl w:val="1"/>
          <w:numId w:val="21"/>
        </w:numPr>
        <w:ind w:left="2127" w:hanging="437"/>
        <w:jc w:val="both"/>
        <w:rPr>
          <w:del w:id="371" w:author="Author"/>
        </w:rPr>
      </w:pPr>
      <w:del w:id="372" w:author="Author">
        <w:r w:rsidDel="00395425">
          <w:delText>they are of an opposite nature from the natural amount of the item;</w:delText>
        </w:r>
      </w:del>
    </w:p>
    <w:p w14:paraId="23754F66" w14:textId="473208DF" w:rsidR="00F25A0B" w:rsidDel="00395425" w:rsidRDefault="00FA12A6" w:rsidP="00F25A0B">
      <w:pPr>
        <w:pStyle w:val="NoSpacing"/>
        <w:numPr>
          <w:ilvl w:val="1"/>
          <w:numId w:val="21"/>
        </w:numPr>
        <w:ind w:left="2127" w:hanging="437"/>
        <w:jc w:val="both"/>
        <w:rPr>
          <w:del w:id="373" w:author="Author"/>
        </w:rPr>
      </w:pPr>
      <w:del w:id="374" w:author="Author">
        <w:r w:rsidDel="00395425">
          <w:delText xml:space="preserve">the nature of the data point allows for positive and negative values to be reported; </w:delText>
        </w:r>
      </w:del>
    </w:p>
    <w:p w14:paraId="340C06A8" w14:textId="0FEDC743" w:rsidR="00FA12A6" w:rsidDel="00395425" w:rsidRDefault="00FA12A6" w:rsidP="00F25A0B">
      <w:pPr>
        <w:pStyle w:val="NoSpacing"/>
        <w:numPr>
          <w:ilvl w:val="1"/>
          <w:numId w:val="21"/>
        </w:numPr>
        <w:ind w:left="2127" w:hanging="437"/>
        <w:jc w:val="both"/>
        <w:rPr>
          <w:del w:id="375" w:author="Author"/>
        </w:rPr>
      </w:pPr>
      <w:del w:id="376" w:author="Author">
        <w:r w:rsidDel="00395425">
          <w:delText>a different reporting format is required by the respective instructions set out in the  Annexes to Implementing Regulation (EU) 2023/894.</w:delText>
        </w:r>
      </w:del>
    </w:p>
    <w:bookmarkEnd w:id="359"/>
    <w:p w14:paraId="14D669BC" w14:textId="13F6E3CB" w:rsidR="00FA12A6" w:rsidRPr="00A379D5" w:rsidRDefault="00FA12A6" w:rsidP="00FA12A6">
      <w:pPr>
        <w:pStyle w:val="Headingnumbered3"/>
        <w:numPr>
          <w:ilvl w:val="0"/>
          <w:numId w:val="0"/>
        </w:numPr>
        <w:rPr>
          <w:b/>
          <w:bCs w:val="0"/>
          <w:caps w:val="0"/>
          <w:lang w:val="en-GB"/>
        </w:rPr>
      </w:pPr>
      <w:r w:rsidRPr="00A379D5">
        <w:rPr>
          <w:b/>
          <w:bCs w:val="0"/>
          <w:caps w:val="0"/>
          <w:lang w:val="en-GB"/>
        </w:rPr>
        <w:t>Guideline 1</w:t>
      </w:r>
      <w:ins w:id="377" w:author="Author">
        <w:r w:rsidR="00C9258A">
          <w:rPr>
            <w:b/>
            <w:bCs w:val="0"/>
            <w:caps w:val="0"/>
            <w:lang w:val="en-GB"/>
          </w:rPr>
          <w:t>5</w:t>
        </w:r>
      </w:ins>
      <w:del w:id="378" w:author="Author">
        <w:r w:rsidRPr="00A379D5" w:rsidDel="00C9258A">
          <w:rPr>
            <w:b/>
            <w:bCs w:val="0"/>
            <w:caps w:val="0"/>
            <w:lang w:val="en-GB"/>
          </w:rPr>
          <w:delText>8</w:delText>
        </w:r>
      </w:del>
      <w:r w:rsidRPr="00A379D5">
        <w:rPr>
          <w:b/>
          <w:bCs w:val="0"/>
          <w:caps w:val="0"/>
          <w:lang w:val="en-GB"/>
        </w:rPr>
        <w:t xml:space="preserve"> – </w:t>
      </w:r>
      <w:del w:id="379" w:author="Author">
        <w:r w:rsidRPr="00A379D5" w:rsidDel="00AD04D3">
          <w:rPr>
            <w:b/>
            <w:bCs w:val="0"/>
            <w:caps w:val="0"/>
            <w:lang w:val="en-GB"/>
          </w:rPr>
          <w:delText>RSR</w:delText>
        </w:r>
      </w:del>
      <w:ins w:id="380" w:author="Author">
        <w:r w:rsidR="00AD04D3">
          <w:rPr>
            <w:b/>
            <w:bCs w:val="0"/>
            <w:caps w:val="0"/>
            <w:lang w:val="en-GB"/>
          </w:rPr>
          <w:t xml:space="preserve"> Regular supervisory reporting</w:t>
        </w:r>
      </w:ins>
      <w:r w:rsidRPr="00A379D5">
        <w:rPr>
          <w:b/>
          <w:bCs w:val="0"/>
          <w:caps w:val="0"/>
          <w:lang w:val="en-GB"/>
        </w:rPr>
        <w:t xml:space="preserve"> – Format of reporting</w:t>
      </w:r>
    </w:p>
    <w:p w14:paraId="00B56707" w14:textId="44331EC0" w:rsidR="0010368F" w:rsidRDefault="0010368F" w:rsidP="00F25A0B">
      <w:pPr>
        <w:pStyle w:val="ListParagraph"/>
        <w:numPr>
          <w:ilvl w:val="1"/>
          <w:numId w:val="13"/>
        </w:numPr>
        <w:ind w:left="709" w:hanging="567"/>
        <w:jc w:val="both"/>
      </w:pPr>
      <w:r w:rsidRPr="0010368F">
        <w:t>Insurance and reinsurance undertakings should consider the data point modelling as published by EIOPA when reporting information included in the quantitative reporting templates.</w:t>
      </w:r>
    </w:p>
    <w:p w14:paraId="2E7DA81E" w14:textId="5E97CD8C" w:rsidR="00FA12A6" w:rsidRPr="0010368F" w:rsidRDefault="00FA12A6" w:rsidP="0010368F">
      <w:pPr>
        <w:pStyle w:val="Headingnumbered3"/>
        <w:numPr>
          <w:ilvl w:val="0"/>
          <w:numId w:val="0"/>
        </w:numPr>
        <w:rPr>
          <w:b/>
          <w:bCs w:val="0"/>
          <w:caps w:val="0"/>
          <w:lang w:val="en-GB"/>
        </w:rPr>
      </w:pPr>
      <w:r w:rsidRPr="0010368F">
        <w:rPr>
          <w:b/>
          <w:bCs w:val="0"/>
          <w:caps w:val="0"/>
          <w:lang w:val="en-GB"/>
        </w:rPr>
        <w:lastRenderedPageBreak/>
        <w:t>Compliance and Reporting Rules</w:t>
      </w:r>
    </w:p>
    <w:p w14:paraId="2BAAD069" w14:textId="4F4D784F" w:rsidR="00FA12A6" w:rsidRDefault="00FA12A6" w:rsidP="00F25A0B">
      <w:pPr>
        <w:pStyle w:val="ListParagraph"/>
        <w:numPr>
          <w:ilvl w:val="1"/>
          <w:numId w:val="13"/>
        </w:numPr>
        <w:ind w:left="709" w:hanging="567"/>
        <w:jc w:val="both"/>
      </w:pPr>
      <w:r w:rsidRPr="00FA12A6">
        <w:t xml:space="preserve">This document contains Guidelines issued under Article 16 of the EIOPA Regulation. In accordance with Article 16(3) of the EIOPA Regulation, competent authorities and financial institutions </w:t>
      </w:r>
      <w:del w:id="381" w:author="Author">
        <w:r w:rsidRPr="00FA12A6" w:rsidDel="00C54F58">
          <w:delText xml:space="preserve">shall </w:delText>
        </w:r>
      </w:del>
      <w:ins w:id="382" w:author="Author">
        <w:r w:rsidR="00C54F58">
          <w:t>are required to</w:t>
        </w:r>
        <w:r w:rsidR="00C54F58" w:rsidRPr="00FA12A6">
          <w:t xml:space="preserve"> </w:t>
        </w:r>
      </w:ins>
      <w:r w:rsidRPr="00FA12A6">
        <w:t xml:space="preserve">make every effort to comply with </w:t>
      </w:r>
      <w:del w:id="383" w:author="Author">
        <w:r w:rsidRPr="00FA12A6" w:rsidDel="00067B96">
          <w:delText>g</w:delText>
        </w:r>
      </w:del>
      <w:ins w:id="384" w:author="Author">
        <w:r w:rsidR="00067B96">
          <w:t>G</w:t>
        </w:r>
      </w:ins>
      <w:r w:rsidRPr="00FA12A6">
        <w:t>uidelines and recommendations.</w:t>
      </w:r>
    </w:p>
    <w:p w14:paraId="0626096A" w14:textId="77777777" w:rsidR="00FA12A6" w:rsidRDefault="00FA12A6" w:rsidP="00F25A0B">
      <w:pPr>
        <w:pStyle w:val="ListParagraph"/>
        <w:numPr>
          <w:ilvl w:val="1"/>
          <w:numId w:val="13"/>
        </w:numPr>
        <w:ind w:left="709" w:hanging="567"/>
        <w:jc w:val="both"/>
      </w:pPr>
      <w:r>
        <w:t>Competent authorities that comply or intend to comply with these Guidelines should incorporate them into their regulatory or supervisory framework in an appropriate manner.</w:t>
      </w:r>
    </w:p>
    <w:p w14:paraId="7C43E58C" w14:textId="387AF423" w:rsidR="00FA12A6" w:rsidRDefault="00FA12A6" w:rsidP="00F25A0B">
      <w:pPr>
        <w:pStyle w:val="ListParagraph"/>
        <w:numPr>
          <w:ilvl w:val="1"/>
          <w:numId w:val="13"/>
        </w:numPr>
        <w:ind w:left="709" w:hanging="567"/>
        <w:jc w:val="both"/>
      </w:pPr>
      <w:r>
        <w:t xml:space="preserve">Competent authorities </w:t>
      </w:r>
      <w:del w:id="385" w:author="Author">
        <w:r w:rsidDel="00C54F58">
          <w:delText xml:space="preserve">shall </w:delText>
        </w:r>
      </w:del>
      <w:ins w:id="386" w:author="Author">
        <w:r w:rsidR="00C54F58">
          <w:t xml:space="preserve">are to </w:t>
        </w:r>
      </w:ins>
      <w:r>
        <w:t>confirm to EIOPA whether they comply or intend to comply with these Guidelines, with reasons for non-compliance, within two months after the issuance of the translated versions.</w:t>
      </w:r>
    </w:p>
    <w:p w14:paraId="53CA14FC" w14:textId="77777777" w:rsidR="00FA12A6" w:rsidRDefault="00FA12A6" w:rsidP="00F25A0B">
      <w:pPr>
        <w:pStyle w:val="ListParagraph"/>
        <w:numPr>
          <w:ilvl w:val="1"/>
          <w:numId w:val="13"/>
        </w:numPr>
        <w:ind w:left="709" w:hanging="567"/>
        <w:jc w:val="both"/>
      </w:pPr>
      <w:r>
        <w:t>In the absence of a response by this deadline, competent authorities will be considered as non-compliant to the reporting and reported as such.</w:t>
      </w:r>
    </w:p>
    <w:p w14:paraId="4B907F54" w14:textId="42FA8966" w:rsidR="00FA12A6" w:rsidRPr="00A379D5" w:rsidRDefault="00FA12A6" w:rsidP="00FA12A6">
      <w:pPr>
        <w:pStyle w:val="Headingnumbered3"/>
        <w:numPr>
          <w:ilvl w:val="0"/>
          <w:numId w:val="0"/>
        </w:numPr>
        <w:rPr>
          <w:b/>
          <w:bCs w:val="0"/>
          <w:caps w:val="0"/>
          <w:lang w:val="en-GB"/>
        </w:rPr>
      </w:pPr>
      <w:r w:rsidRPr="00A379D5">
        <w:rPr>
          <w:b/>
          <w:bCs w:val="0"/>
          <w:caps w:val="0"/>
          <w:lang w:val="en-GB"/>
        </w:rPr>
        <w:t xml:space="preserve">Final </w:t>
      </w:r>
      <w:del w:id="387" w:author="Author">
        <w:r w:rsidRPr="00A379D5" w:rsidDel="00C54F58">
          <w:rPr>
            <w:b/>
            <w:bCs w:val="0"/>
            <w:caps w:val="0"/>
            <w:lang w:val="en-GB"/>
          </w:rPr>
          <w:delText>P</w:delText>
        </w:r>
      </w:del>
      <w:ins w:id="388" w:author="Author">
        <w:r w:rsidR="00C54F58">
          <w:rPr>
            <w:b/>
            <w:bCs w:val="0"/>
            <w:caps w:val="0"/>
            <w:lang w:val="en-GB"/>
          </w:rPr>
          <w:t>p</w:t>
        </w:r>
      </w:ins>
      <w:r w:rsidRPr="00A379D5">
        <w:rPr>
          <w:b/>
          <w:bCs w:val="0"/>
          <w:caps w:val="0"/>
          <w:lang w:val="en-GB"/>
        </w:rPr>
        <w:t xml:space="preserve">rovision on </w:t>
      </w:r>
      <w:del w:id="389" w:author="Author">
        <w:r w:rsidRPr="00A379D5" w:rsidDel="00C54F58">
          <w:rPr>
            <w:b/>
            <w:bCs w:val="0"/>
            <w:caps w:val="0"/>
            <w:lang w:val="en-GB"/>
          </w:rPr>
          <w:delText>R</w:delText>
        </w:r>
      </w:del>
      <w:ins w:id="390" w:author="Author">
        <w:r w:rsidR="00C54F58">
          <w:rPr>
            <w:b/>
            <w:bCs w:val="0"/>
            <w:caps w:val="0"/>
            <w:lang w:val="en-GB"/>
          </w:rPr>
          <w:t>r</w:t>
        </w:r>
      </w:ins>
      <w:r w:rsidRPr="00A379D5">
        <w:rPr>
          <w:b/>
          <w:bCs w:val="0"/>
          <w:caps w:val="0"/>
          <w:lang w:val="en-GB"/>
        </w:rPr>
        <w:t>eviews</w:t>
      </w:r>
    </w:p>
    <w:p w14:paraId="7C7F839E" w14:textId="6879DD00" w:rsidR="00FA12A6" w:rsidRPr="00FA12A6" w:rsidRDefault="00FA12A6" w:rsidP="00F25A0B">
      <w:pPr>
        <w:pStyle w:val="ListParagraph"/>
        <w:numPr>
          <w:ilvl w:val="1"/>
          <w:numId w:val="13"/>
        </w:numPr>
        <w:ind w:left="709" w:hanging="567"/>
        <w:jc w:val="both"/>
      </w:pPr>
      <w:r>
        <w:t>The</w:t>
      </w:r>
      <w:ins w:id="391" w:author="Author">
        <w:r w:rsidR="00C54F58">
          <w:t>se</w:t>
        </w:r>
      </w:ins>
      <w:del w:id="392" w:author="Author">
        <w:r w:rsidRPr="00FA12A6" w:rsidDel="00C54F58">
          <w:delText xml:space="preserve"> </w:delText>
        </w:r>
        <w:r w:rsidDel="00C54F58">
          <w:delText>present</w:delText>
        </w:r>
      </w:del>
      <w:r w:rsidRPr="00FA12A6">
        <w:t xml:space="preserve"> </w:t>
      </w:r>
      <w:r>
        <w:t>Guidelines</w:t>
      </w:r>
      <w:r w:rsidRPr="00FA12A6">
        <w:t xml:space="preserve"> </w:t>
      </w:r>
      <w:del w:id="393" w:author="Author">
        <w:r w:rsidDel="00C54F58">
          <w:delText>shall</w:delText>
        </w:r>
        <w:r w:rsidRPr="00FA12A6" w:rsidDel="00C54F58">
          <w:delText xml:space="preserve"> </w:delText>
        </w:r>
      </w:del>
      <w:ins w:id="394" w:author="Author">
        <w:r w:rsidR="00C54F58">
          <w:t>will</w:t>
        </w:r>
        <w:r w:rsidR="00C54F58" w:rsidRPr="00FA12A6">
          <w:t xml:space="preserve"> </w:t>
        </w:r>
      </w:ins>
      <w:r>
        <w:t>be subject</w:t>
      </w:r>
      <w:r w:rsidRPr="00FA12A6">
        <w:t xml:space="preserve"> </w:t>
      </w:r>
      <w:r>
        <w:t>to</w:t>
      </w:r>
      <w:r w:rsidRPr="00FA12A6">
        <w:t xml:space="preserve"> </w:t>
      </w:r>
      <w:r>
        <w:t>a</w:t>
      </w:r>
      <w:r w:rsidRPr="00FA12A6">
        <w:t xml:space="preserve"> </w:t>
      </w:r>
      <w:r>
        <w:t>review by EIOPA.</w:t>
      </w:r>
    </w:p>
    <w:p w14:paraId="371A6437" w14:textId="77777777" w:rsidR="00FA12A6" w:rsidRDefault="00FA12A6" w:rsidP="00FA12A6">
      <w:pPr>
        <w:jc w:val="both"/>
      </w:pPr>
    </w:p>
    <w:bookmarkEnd w:id="25"/>
    <w:p w14:paraId="6FE01C8B" w14:textId="77777777" w:rsidR="00FA12A6" w:rsidRDefault="00FA12A6" w:rsidP="00FA12A6">
      <w:pPr>
        <w:jc w:val="both"/>
      </w:pPr>
    </w:p>
    <w:p w14:paraId="4C0EF413" w14:textId="77777777" w:rsidR="00FA12A6" w:rsidRPr="00FA12A6" w:rsidRDefault="00FA12A6" w:rsidP="00FA12A6">
      <w:pPr>
        <w:pStyle w:val="ListParagraph"/>
        <w:ind w:left="709"/>
        <w:jc w:val="both"/>
      </w:pPr>
    </w:p>
    <w:p w14:paraId="427948C0" w14:textId="77777777" w:rsidR="00FA12A6" w:rsidRDefault="00FA12A6" w:rsidP="00FA12A6">
      <w:pPr>
        <w:jc w:val="both"/>
      </w:pPr>
    </w:p>
    <w:p w14:paraId="7EA160BA" w14:textId="77777777" w:rsidR="00FA12A6" w:rsidRDefault="00FA12A6" w:rsidP="00FA12A6">
      <w:pPr>
        <w:jc w:val="both"/>
      </w:pPr>
    </w:p>
    <w:p w14:paraId="3A9521F8" w14:textId="77777777" w:rsidR="00FA12A6" w:rsidRDefault="00FA12A6" w:rsidP="00FA12A6">
      <w:pPr>
        <w:jc w:val="both"/>
      </w:pPr>
    </w:p>
    <w:p w14:paraId="144B1DA4" w14:textId="6E2BEA47" w:rsidR="00FA12A6" w:rsidRPr="000A63C9" w:rsidRDefault="00FA12A6" w:rsidP="00FA12A6">
      <w:pPr>
        <w:jc w:val="both"/>
        <w:sectPr w:rsidR="00FA12A6" w:rsidRPr="000A63C9" w:rsidSect="008B4C13">
          <w:pgSz w:w="11910" w:h="16840"/>
          <w:pgMar w:top="1020" w:right="1000" w:bottom="560" w:left="1000" w:header="0" w:footer="372" w:gutter="0"/>
          <w:cols w:space="720"/>
        </w:sectPr>
      </w:pPr>
    </w:p>
    <w:p w14:paraId="3491C47E" w14:textId="77777777" w:rsidR="00FD65CE" w:rsidRPr="00C74905" w:rsidRDefault="00FD65CE" w:rsidP="00FD65CE">
      <w:pPr>
        <w:spacing w:before="0" w:after="0" w:line="240" w:lineRule="auto"/>
        <w:jc w:val="both"/>
        <w:rPr>
          <w:lang w:val="en-GB"/>
        </w:rPr>
      </w:pPr>
      <w:bookmarkStart w:id="395" w:name="_bookmark18"/>
      <w:bookmarkEnd w:id="395"/>
    </w:p>
    <w:bookmarkEnd w:id="34"/>
    <w:bookmarkEnd w:id="35"/>
    <w:p w14:paraId="572BE20D" w14:textId="77777777" w:rsidR="00D01B67" w:rsidRPr="00C74905" w:rsidRDefault="001B36B1" w:rsidP="00862362">
      <w:pPr>
        <w:pStyle w:val="NoSpacing"/>
        <w:rPr>
          <w:lang w:val="en-GB"/>
        </w:rPr>
      </w:pPr>
      <w:r w:rsidRPr="00C74905">
        <w:rPr>
          <w:noProof/>
          <w:lang w:val="en-GB" w:eastAsia="en-GB"/>
        </w:rPr>
        <mc:AlternateContent>
          <mc:Choice Requires="wps">
            <w:drawing>
              <wp:anchor distT="0" distB="0" distL="114300" distR="114300" simplePos="0" relativeHeight="251660288" behindDoc="0" locked="0" layoutInCell="1" allowOverlap="1" wp14:anchorId="5E68C749" wp14:editId="74B2229E">
                <wp:simplePos x="0" y="0"/>
                <wp:positionH relativeFrom="column">
                  <wp:posOffset>-447040</wp:posOffset>
                </wp:positionH>
                <wp:positionV relativeFrom="paragraph">
                  <wp:posOffset>5142782</wp:posOffset>
                </wp:positionV>
                <wp:extent cx="3620135" cy="1660525"/>
                <wp:effectExtent l="0" t="0" r="0" b="0"/>
                <wp:wrapNone/>
                <wp:docPr id="2" name="Text Box 2"/>
                <wp:cNvGraphicFramePr/>
                <a:graphic xmlns:a="http://schemas.openxmlformats.org/drawingml/2006/main">
                  <a:graphicData uri="http://schemas.microsoft.com/office/word/2010/wordprocessingShape">
                    <wps:wsp>
                      <wps:cNvSpPr txBox="1"/>
                      <wps:spPr>
                        <a:xfrm>
                          <a:off x="0" y="0"/>
                          <a:ext cx="3620135" cy="1660525"/>
                        </a:xfrm>
                        <a:prstGeom prst="rect">
                          <a:avLst/>
                        </a:prstGeom>
                        <a:noFill/>
                        <a:ln w="6350">
                          <a:noFill/>
                        </a:ln>
                      </wps:spPr>
                      <wps:txbx>
                        <w:txbxContent>
                          <w:p w14:paraId="6408BE93" w14:textId="77777777" w:rsidR="00862362" w:rsidRPr="00B9256F" w:rsidRDefault="00862362" w:rsidP="00862362">
                            <w:pPr>
                              <w:pStyle w:val="NoSpacing"/>
                              <w:rPr>
                                <w:rStyle w:val="Strong"/>
                                <w:color w:val="FFFFFF" w:themeColor="background2"/>
                                <w:lang w:val="de-DE"/>
                              </w:rPr>
                            </w:pPr>
                            <w:r w:rsidRPr="00B9256F">
                              <w:rPr>
                                <w:rStyle w:val="Strong"/>
                                <w:color w:val="FFFFFF" w:themeColor="background2"/>
                                <w:lang w:val="de-DE"/>
                              </w:rPr>
                              <w:t>EIOPA</w:t>
                            </w:r>
                          </w:p>
                          <w:p w14:paraId="3E83F21B" w14:textId="77777777" w:rsidR="00862362" w:rsidRPr="00B9256F" w:rsidRDefault="00862362" w:rsidP="00DB1253">
                            <w:pPr>
                              <w:pStyle w:val="NoSpacing"/>
                              <w:spacing w:after="0" w:line="240" w:lineRule="auto"/>
                              <w:rPr>
                                <w:color w:val="FFFFFF" w:themeColor="background2"/>
                                <w:lang w:val="de-DE"/>
                              </w:rPr>
                            </w:pPr>
                            <w:r w:rsidRPr="00B9256F">
                              <w:rPr>
                                <w:color w:val="FFFFFF" w:themeColor="background2"/>
                                <w:lang w:val="de-DE"/>
                              </w:rPr>
                              <w:t>Westhafen Tower, Westhafenplatz 1</w:t>
                            </w:r>
                          </w:p>
                          <w:p w14:paraId="66EBD471" w14:textId="77777777" w:rsidR="00862362" w:rsidRPr="00B9256F" w:rsidRDefault="00862362" w:rsidP="00DB1253">
                            <w:pPr>
                              <w:pStyle w:val="NoSpacing"/>
                              <w:spacing w:after="0" w:line="240" w:lineRule="auto"/>
                              <w:rPr>
                                <w:color w:val="FFFFFF" w:themeColor="background2"/>
                                <w:lang w:val="de-DE"/>
                              </w:rPr>
                            </w:pPr>
                            <w:r w:rsidRPr="00B9256F">
                              <w:rPr>
                                <w:color w:val="FFFFFF" w:themeColor="background2"/>
                                <w:lang w:val="de-DE"/>
                              </w:rPr>
                              <w:t>60327 Frankfurt – Germany</w:t>
                            </w:r>
                          </w:p>
                          <w:p w14:paraId="0041DCB4" w14:textId="77777777" w:rsidR="00862362" w:rsidRPr="00531D86" w:rsidRDefault="00862362" w:rsidP="000E0D22">
                            <w:pPr>
                              <w:pStyle w:val="NoSpacing"/>
                              <w:spacing w:after="0" w:line="240" w:lineRule="auto"/>
                              <w:rPr>
                                <w:color w:val="2A4D69" w:themeColor="accent3"/>
                                <w:lang w:val="de-DE"/>
                              </w:rPr>
                            </w:pPr>
                            <w:r w:rsidRPr="00B9256F">
                              <w:rPr>
                                <w:color w:val="FFFFFF" w:themeColor="background2"/>
                                <w:lang w:val="de-DE"/>
                              </w:rPr>
                              <w:t>Tel. + 49 69-951119-20</w:t>
                            </w:r>
                            <w:r w:rsidR="000E0D22" w:rsidRPr="00531D86">
                              <w:rPr>
                                <w:color w:val="FFFFFF" w:themeColor="background1"/>
                                <w:lang w:val="de-DE"/>
                              </w:rPr>
                              <w:br/>
                            </w:r>
                            <w:hyperlink r:id="rId11" w:history="1">
                              <w:r w:rsidR="000E0D22" w:rsidRPr="00531D86">
                                <w:rPr>
                                  <w:rStyle w:val="Hyperlink"/>
                                  <w:lang w:val="de-DE"/>
                                </w:rPr>
                                <w:t>info@eiopa.europa.eu</w:t>
                              </w:r>
                            </w:hyperlink>
                            <w:r w:rsidR="000E0D22" w:rsidRPr="00531D86">
                              <w:rPr>
                                <w:rStyle w:val="Hyperlink"/>
                                <w:lang w:val="de-DE"/>
                              </w:rPr>
                              <w:br/>
                            </w:r>
                            <w:r w:rsidR="00EE5B70" w:rsidRPr="00EE5B70">
                              <w:rPr>
                                <w:rStyle w:val="Hyperlink"/>
                                <w:lang w:val="de-DE"/>
                              </w:rPr>
                              <w:t>https://www.eiopa.europa.eu</w:t>
                            </w:r>
                          </w:p>
                          <w:p w14:paraId="79BC9D36" w14:textId="77777777" w:rsidR="00862362" w:rsidRPr="00531D86" w:rsidRDefault="00862362" w:rsidP="00862362">
                            <w:pP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68C749" id="_x0000_t202" coordsize="21600,21600" o:spt="202" path="m,l,21600r21600,l21600,xe">
                <v:stroke joinstyle="miter"/>
                <v:path gradientshapeok="t" o:connecttype="rect"/>
              </v:shapetype>
              <v:shape id="Text Box 2" o:spid="_x0000_s1027" type="#_x0000_t202" style="position:absolute;margin-left:-35.2pt;margin-top:404.95pt;width:285.05pt;height:1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" filled="f" stroked="f" strokeweight=".5pt">
                <v:textbox>
                  <w:txbxContent>
                    <w:p w14:paraId="6408BE93" w14:textId="77777777" w:rsidR="00862362" w:rsidRPr="00B9256F" w:rsidRDefault="00862362" w:rsidP="00862362">
                      <w:pPr>
                        <w:pStyle w:val="NoSpacing"/>
                        <w:rPr>
                          <w:rStyle w:val="Strong"/>
                          <w:color w:val="FFFFFF" w:themeColor="background2"/>
                          <w:lang w:val="de-DE"/>
                        </w:rPr>
                      </w:pPr>
                      <w:r w:rsidRPr="00B9256F">
                        <w:rPr>
                          <w:rStyle w:val="Strong"/>
                          <w:color w:val="FFFFFF" w:themeColor="background2"/>
                          <w:lang w:val="de-DE"/>
                        </w:rPr>
                        <w:t>EIOPA</w:t>
                      </w:r>
                    </w:p>
                    <w:p w14:paraId="3E83F21B" w14:textId="77777777" w:rsidR="00862362" w:rsidRPr="00B9256F" w:rsidRDefault="00862362" w:rsidP="00DB1253">
                      <w:pPr>
                        <w:pStyle w:val="NoSpacing"/>
                        <w:spacing w:after="0" w:line="240" w:lineRule="auto"/>
                        <w:rPr>
                          <w:color w:val="FFFFFF" w:themeColor="background2"/>
                          <w:lang w:val="de-DE"/>
                        </w:rPr>
                      </w:pPr>
                      <w:r w:rsidRPr="00B9256F">
                        <w:rPr>
                          <w:color w:val="FFFFFF" w:themeColor="background2"/>
                          <w:lang w:val="de-DE"/>
                        </w:rPr>
                        <w:t>Westhafen Tower, Westhafenplatz 1</w:t>
                      </w:r>
                    </w:p>
                    <w:p w14:paraId="66EBD471" w14:textId="77777777" w:rsidR="00862362" w:rsidRPr="00B9256F" w:rsidRDefault="00862362" w:rsidP="00DB1253">
                      <w:pPr>
                        <w:pStyle w:val="NoSpacing"/>
                        <w:spacing w:after="0" w:line="240" w:lineRule="auto"/>
                        <w:rPr>
                          <w:color w:val="FFFFFF" w:themeColor="background2"/>
                          <w:lang w:val="de-DE"/>
                        </w:rPr>
                      </w:pPr>
                      <w:r w:rsidRPr="00B9256F">
                        <w:rPr>
                          <w:color w:val="FFFFFF" w:themeColor="background2"/>
                          <w:lang w:val="de-DE"/>
                        </w:rPr>
                        <w:t>60327 Frankfurt – Germany</w:t>
                      </w:r>
                    </w:p>
                    <w:p w14:paraId="0041DCB4" w14:textId="77777777" w:rsidR="00862362" w:rsidRPr="00531D86" w:rsidRDefault="00862362" w:rsidP="000E0D22">
                      <w:pPr>
                        <w:pStyle w:val="NoSpacing"/>
                        <w:spacing w:after="0" w:line="240" w:lineRule="auto"/>
                        <w:rPr>
                          <w:color w:val="2A4D69" w:themeColor="accent3"/>
                          <w:lang w:val="de-DE"/>
                        </w:rPr>
                      </w:pPr>
                      <w:r w:rsidRPr="00B9256F">
                        <w:rPr>
                          <w:color w:val="FFFFFF" w:themeColor="background2"/>
                          <w:lang w:val="de-DE"/>
                        </w:rPr>
                        <w:t>Tel. + 49 69-951119-20</w:t>
                      </w:r>
                      <w:r w:rsidR="000E0D22" w:rsidRPr="00531D86">
                        <w:rPr>
                          <w:color w:val="FFFFFF" w:themeColor="background1"/>
                          <w:lang w:val="de-DE"/>
                        </w:rPr>
                        <w:br/>
                      </w:r>
                      <w:hyperlink r:id="rId12" w:history="1">
                        <w:r w:rsidR="000E0D22" w:rsidRPr="00531D86">
                          <w:rPr>
                            <w:rStyle w:val="Hyperlink"/>
                            <w:lang w:val="de-DE"/>
                          </w:rPr>
                          <w:t>info@eiopa.europa.eu</w:t>
                        </w:r>
                      </w:hyperlink>
                      <w:r w:rsidR="000E0D22" w:rsidRPr="00531D86">
                        <w:rPr>
                          <w:rStyle w:val="Hyperlink"/>
                          <w:lang w:val="de-DE"/>
                        </w:rPr>
                        <w:br/>
                      </w:r>
                      <w:r w:rsidR="00EE5B70" w:rsidRPr="00EE5B70">
                        <w:rPr>
                          <w:rStyle w:val="Hyperlink"/>
                          <w:lang w:val="de-DE"/>
                        </w:rPr>
                        <w:t>https://www.eiopa.europa.eu</w:t>
                      </w:r>
                    </w:p>
                    <w:p w14:paraId="79BC9D36" w14:textId="77777777" w:rsidR="00862362" w:rsidRPr="00531D86" w:rsidRDefault="00862362" w:rsidP="00862362">
                      <w:pPr>
                        <w:rPr>
                          <w:lang w:val="de-DE"/>
                        </w:rPr>
                      </w:pPr>
                    </w:p>
                  </w:txbxContent>
                </v:textbox>
              </v:shape>
            </w:pict>
          </mc:Fallback>
        </mc:AlternateContent>
      </w:r>
      <w:r w:rsidR="000E0D22" w:rsidRPr="00C74905">
        <w:rPr>
          <w:noProof/>
          <w:lang w:val="en-GB" w:eastAsia="en-GB"/>
        </w:rPr>
        <mc:AlternateContent>
          <mc:Choice Requires="wpg">
            <w:drawing>
              <wp:anchor distT="0" distB="0" distL="114300" distR="114300" simplePos="0" relativeHeight="251672576" behindDoc="1" locked="0" layoutInCell="1" allowOverlap="1" wp14:anchorId="70E70533" wp14:editId="69BF74D4">
                <wp:simplePos x="0" y="0"/>
                <wp:positionH relativeFrom="column">
                  <wp:posOffset>-839503</wp:posOffset>
                </wp:positionH>
                <wp:positionV relativeFrom="paragraph">
                  <wp:posOffset>-1363846</wp:posOffset>
                </wp:positionV>
                <wp:extent cx="7056000" cy="10220400"/>
                <wp:effectExtent l="0" t="0" r="0" b="9525"/>
                <wp:wrapNone/>
                <wp:docPr id="4" name="Group 4"/>
                <wp:cNvGraphicFramePr/>
                <a:graphic xmlns:a="http://schemas.openxmlformats.org/drawingml/2006/main">
                  <a:graphicData uri="http://schemas.microsoft.com/office/word/2010/wordprocessingGroup">
                    <wpg:wgp>
                      <wpg:cNvGrpSpPr/>
                      <wpg:grpSpPr>
                        <a:xfrm>
                          <a:off x="0" y="0"/>
                          <a:ext cx="7056000" cy="10220400"/>
                          <a:chOff x="0" y="0"/>
                          <a:chExt cx="7055485" cy="10221895"/>
                        </a:xfrm>
                      </wpg:grpSpPr>
                      <wps:wsp>
                        <wps:cNvPr id="1" name="Rectangle 40"/>
                        <wps:cNvSpPr>
                          <a:spLocks noChangeAspect="1" noChangeArrowheads="1"/>
                        </wps:cNvSpPr>
                        <wps:spPr bwMode="auto">
                          <a:xfrm>
                            <a:off x="0" y="0"/>
                            <a:ext cx="7055485" cy="8195945"/>
                          </a:xfrm>
                          <a:prstGeom prst="rect">
                            <a:avLst/>
                          </a:prstGeom>
                          <a:solidFill>
                            <a:schemeClr val="tx2"/>
                          </a:solidFill>
                          <a:ln>
                            <a:noFill/>
                          </a:ln>
                        </wps:spPr>
                        <wps:txbx>
                          <w:txbxContent>
                            <w:p w14:paraId="075A853A" w14:textId="77777777" w:rsidR="00862362" w:rsidRDefault="00862362" w:rsidP="00862362"/>
                          </w:txbxContent>
                        </wps:txbx>
                        <wps:bodyPr rot="0" vert="horz" wrap="square" lIns="91440" tIns="45720" rIns="91440" bIns="45720" anchor="t" anchorCtr="0" upright="1">
                          <a:noAutofit/>
                        </wps:bodyPr>
                      </wps:wsp>
                      <wps:wsp>
                        <wps:cNvPr id="3" name="Rectangle 40"/>
                        <wps:cNvSpPr>
                          <a:spLocks noChangeAspect="1" noChangeArrowheads="1"/>
                        </wps:cNvSpPr>
                        <wps:spPr bwMode="auto">
                          <a:xfrm>
                            <a:off x="0" y="8197515"/>
                            <a:ext cx="7055485" cy="2024380"/>
                          </a:xfrm>
                          <a:prstGeom prst="rect">
                            <a:avLst/>
                          </a:prstGeom>
                          <a:solidFill>
                            <a:schemeClr val="bg1"/>
                          </a:solidFill>
                          <a:ln>
                            <a:noFill/>
                          </a:ln>
                        </wps:spPr>
                        <wps:txbx>
                          <w:txbxContent>
                            <w:p w14:paraId="74CEA459" w14:textId="77777777" w:rsidR="00DB1253" w:rsidRDefault="00DB1253" w:rsidP="00DB1253"/>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0E70533" id="Group 4" o:spid="_x0000_s1028" style="position:absolute;margin-left:-66.1pt;margin-top:-107.4pt;width:555.6pt;height:804.75pt;z-index:-251643904;mso-width-relative:margin;mso-height-relative:margin" coordsize="70554,102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">
                <v:rect id="_x0000_s1029" style="position:absolute;width:70554;height:81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" fillcolor="#5c87b1 [3215]" stroked="f">
                  <o:lock v:ext="edit" aspectratio="t"/>
                  <v:textbox>
                    <w:txbxContent>
                      <w:p w14:paraId="075A853A" w14:textId="77777777" w:rsidR="00862362" w:rsidRDefault="00862362" w:rsidP="00862362"/>
                    </w:txbxContent>
                  </v:textbox>
                </v:rect>
                <v:rect id="_x0000_s1030" style="position:absolute;top:81975;width:70554;height:20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" fillcolor="white [3212]" stroked="f">
                  <o:lock v:ext="edit" aspectratio="t"/>
                  <v:textbox>
                    <w:txbxContent>
                      <w:p w14:paraId="74CEA459" w14:textId="77777777" w:rsidR="00DB1253" w:rsidRDefault="00DB1253" w:rsidP="00DB1253"/>
                    </w:txbxContent>
                  </v:textbox>
                </v:rect>
              </v:group>
            </w:pict>
          </mc:Fallback>
        </mc:AlternateContent>
      </w:r>
    </w:p>
    <w:sectPr w:rsidR="00D01B67" w:rsidRPr="00C74905" w:rsidSect="00E570EA">
      <w:headerReference w:type="default" r:id="rId13"/>
      <w:footerReference w:type="default" r:id="rId14"/>
      <w:pgSz w:w="11907" w:h="16839" w:code="9"/>
      <w:pgMar w:top="2552" w:right="1418" w:bottom="1797" w:left="1701" w:header="862" w:footer="1043"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4AAC7" w14:textId="77777777" w:rsidR="00FA1654" w:rsidRDefault="00FA1654">
      <w:pPr>
        <w:spacing w:after="0" w:line="240" w:lineRule="auto"/>
      </w:pPr>
      <w:r>
        <w:separator/>
      </w:r>
    </w:p>
  </w:endnote>
  <w:endnote w:type="continuationSeparator" w:id="0">
    <w:p w14:paraId="2B339DA4" w14:textId="77777777" w:rsidR="00FA1654" w:rsidRDefault="00FA1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C3948" w14:textId="77777777" w:rsidR="008B4C13" w:rsidRDefault="008B4C13">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217C60F6" wp14:editId="3BA08825">
              <wp:simplePos x="0" y="0"/>
              <wp:positionH relativeFrom="page">
                <wp:posOffset>3569970</wp:posOffset>
              </wp:positionH>
              <wp:positionV relativeFrom="page">
                <wp:posOffset>10316210</wp:posOffset>
              </wp:positionV>
              <wp:extent cx="433705" cy="164465"/>
              <wp:effectExtent l="0" t="0" r="0" b="0"/>
              <wp:wrapNone/>
              <wp:docPr id="103002482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705" cy="16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89440" w14:textId="77777777" w:rsidR="008B4C13" w:rsidRDefault="008B4C13">
                          <w:pPr>
                            <w:spacing w:before="20"/>
                            <w:ind w:left="60"/>
                            <w:rPr>
                              <w:sz w:val="18"/>
                            </w:rPr>
                          </w:pPr>
                          <w:r>
                            <w:fldChar w:fldCharType="begin"/>
                          </w:r>
                          <w:r>
                            <w:rPr>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7C60F6" id="_x0000_t202" coordsize="21600,21600" o:spt="202" path="m,l,21600r21600,l21600,xe">
              <v:stroke joinstyle="miter"/>
              <v:path gradientshapeok="t" o:connecttype="rect"/>
            </v:shapetype>
            <v:shape id="Text Box 1" o:spid="_x0000_s1031" type="#_x0000_t202" style="position:absolute;margin-left:281.1pt;margin-top:812.3pt;width:34.15pt;height:1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" filled="f" stroked="f">
              <v:textbox inset="0,0,0,0">
                <w:txbxContent>
                  <w:p w14:paraId="5D789440" w14:textId="77777777" w:rsidR="008B4C13" w:rsidRDefault="008B4C13">
                    <w:pPr>
                      <w:spacing w:before="20"/>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224A6" w14:textId="77777777" w:rsidR="00C81335" w:rsidRDefault="00C81335" w:rsidP="00D42B16">
    <w:pPr>
      <w:pStyle w:val="Footer"/>
      <w:ind w:left="0" w:right="5"/>
    </w:pPr>
    <w:r>
      <w:t xml:space="preserve">Page </w:t>
    </w:r>
    <w:r>
      <w:fldChar w:fldCharType="begin"/>
    </w:r>
    <w:r>
      <w:instrText xml:space="preserve"> page </w:instrText>
    </w:r>
    <w:r>
      <w:fldChar w:fldCharType="separate"/>
    </w:r>
    <w:r w:rsidR="00311458">
      <w:rPr>
        <w:noProof/>
      </w:rPr>
      <w:t>6</w:t>
    </w:r>
    <w:r>
      <w:fldChar w:fldCharType="end"/>
    </w:r>
    <w:r>
      <w:t>/</w:t>
    </w:r>
    <w:r w:rsidR="00E22C11">
      <w:rPr>
        <w:noProof/>
      </w:rPr>
      <w:fldChar w:fldCharType="begin"/>
    </w:r>
    <w:r w:rsidR="00E22C11">
      <w:rPr>
        <w:noProof/>
      </w:rPr>
      <w:instrText xml:space="preserve"> NUMPAGES   \* MERGEFORMAT </w:instrText>
    </w:r>
    <w:r w:rsidR="00E22C11">
      <w:rPr>
        <w:noProof/>
      </w:rPr>
      <w:fldChar w:fldCharType="separate"/>
    </w:r>
    <w:r w:rsidR="00311458">
      <w:rPr>
        <w:noProof/>
      </w:rPr>
      <w:t>6</w:t>
    </w:r>
    <w:r w:rsidR="00E22C11">
      <w:rPr>
        <w:noProof/>
      </w:rPr>
      <w:fldChar w:fldCharType="end"/>
    </w:r>
  </w:p>
  <w:p w14:paraId="3FBA4E94" w14:textId="77777777" w:rsidR="00DC315B" w:rsidRDefault="00DC31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9B89F7" w14:textId="77777777" w:rsidR="00FA1654" w:rsidRPr="000C10D6" w:rsidRDefault="00FA1654" w:rsidP="000C10D6">
      <w:pPr>
        <w:pStyle w:val="FootnoteText"/>
        <w:rPr>
          <w:color w:val="595959" w:themeColor="text1" w:themeTint="A6"/>
        </w:rPr>
      </w:pPr>
      <w:r w:rsidRPr="000C10D6">
        <w:rPr>
          <w:color w:val="595959" w:themeColor="text1" w:themeTint="A6"/>
        </w:rPr>
        <w:separator/>
      </w:r>
    </w:p>
  </w:footnote>
  <w:footnote w:type="continuationSeparator" w:id="0">
    <w:p w14:paraId="72544112" w14:textId="77777777" w:rsidR="00FA1654" w:rsidRDefault="00FA1654">
      <w:pPr>
        <w:spacing w:after="0" w:line="240" w:lineRule="auto"/>
      </w:pPr>
      <w:r>
        <w:continuationSeparator/>
      </w:r>
    </w:p>
  </w:footnote>
  <w:footnote w:id="1">
    <w:p w14:paraId="0B3C09F6" w14:textId="77777777" w:rsidR="00D15FA8" w:rsidRPr="00D60466" w:rsidRDefault="00D15FA8" w:rsidP="00D15FA8">
      <w:pPr>
        <w:pStyle w:val="FootnoteText"/>
        <w:rPr>
          <w:lang w:val="en-GB"/>
        </w:rPr>
      </w:pPr>
      <w:r>
        <w:rPr>
          <w:rStyle w:val="FootnoteReference"/>
        </w:rPr>
        <w:footnoteRef/>
      </w:r>
      <w:r>
        <w:t xml:space="preserve"> </w:t>
      </w:r>
      <w:r>
        <w:rPr>
          <w:sz w:val="18"/>
        </w:rPr>
        <w:t>Regulation (EU) No 1094/2010 of the European Parliament and of the Council of 24 November 2010</w:t>
      </w:r>
      <w:r>
        <w:rPr>
          <w:spacing w:val="1"/>
          <w:sz w:val="18"/>
        </w:rPr>
        <w:t xml:space="preserve"> </w:t>
      </w:r>
      <w:r>
        <w:rPr>
          <w:sz w:val="18"/>
        </w:rPr>
        <w:t>establishing</w:t>
      </w:r>
      <w:r>
        <w:rPr>
          <w:spacing w:val="1"/>
          <w:sz w:val="18"/>
        </w:rPr>
        <w:t xml:space="preserve"> </w:t>
      </w:r>
      <w:r>
        <w:rPr>
          <w:sz w:val="18"/>
        </w:rPr>
        <w:t>a</w:t>
      </w:r>
      <w:r>
        <w:rPr>
          <w:spacing w:val="1"/>
          <w:sz w:val="18"/>
        </w:rPr>
        <w:t xml:space="preserve"> </w:t>
      </w:r>
      <w:r>
        <w:rPr>
          <w:sz w:val="18"/>
        </w:rPr>
        <w:t>European</w:t>
      </w:r>
      <w:r>
        <w:rPr>
          <w:spacing w:val="1"/>
          <w:sz w:val="18"/>
        </w:rPr>
        <w:t xml:space="preserve"> </w:t>
      </w:r>
      <w:r>
        <w:rPr>
          <w:sz w:val="18"/>
        </w:rPr>
        <w:t>Supervisory</w:t>
      </w:r>
      <w:r>
        <w:rPr>
          <w:spacing w:val="1"/>
          <w:sz w:val="18"/>
        </w:rPr>
        <w:t xml:space="preserve"> </w:t>
      </w:r>
      <w:r>
        <w:rPr>
          <w:sz w:val="18"/>
        </w:rPr>
        <w:t>Authority</w:t>
      </w:r>
      <w:r>
        <w:rPr>
          <w:spacing w:val="1"/>
          <w:sz w:val="18"/>
        </w:rPr>
        <w:t xml:space="preserve"> </w:t>
      </w:r>
      <w:r>
        <w:rPr>
          <w:sz w:val="18"/>
        </w:rPr>
        <w:t>(European</w:t>
      </w:r>
      <w:r>
        <w:rPr>
          <w:spacing w:val="1"/>
          <w:sz w:val="18"/>
        </w:rPr>
        <w:t xml:space="preserve"> </w:t>
      </w:r>
      <w:r>
        <w:rPr>
          <w:sz w:val="18"/>
        </w:rPr>
        <w:t>Insurance</w:t>
      </w:r>
      <w:r>
        <w:rPr>
          <w:spacing w:val="1"/>
          <w:sz w:val="18"/>
        </w:rPr>
        <w:t xml:space="preserve"> </w:t>
      </w:r>
      <w:r>
        <w:rPr>
          <w:sz w:val="18"/>
        </w:rPr>
        <w:t>and</w:t>
      </w:r>
      <w:r>
        <w:rPr>
          <w:spacing w:val="1"/>
          <w:sz w:val="18"/>
        </w:rPr>
        <w:t xml:space="preserve"> </w:t>
      </w:r>
      <w:r>
        <w:rPr>
          <w:sz w:val="18"/>
        </w:rPr>
        <w:t>Occupational</w:t>
      </w:r>
      <w:r>
        <w:rPr>
          <w:spacing w:val="1"/>
          <w:sz w:val="18"/>
        </w:rPr>
        <w:t xml:space="preserve"> </w:t>
      </w:r>
      <w:r>
        <w:rPr>
          <w:sz w:val="18"/>
        </w:rPr>
        <w:t>Pensions</w:t>
      </w:r>
      <w:r>
        <w:rPr>
          <w:spacing w:val="1"/>
          <w:sz w:val="18"/>
        </w:rPr>
        <w:t xml:space="preserve"> </w:t>
      </w:r>
      <w:r>
        <w:rPr>
          <w:sz w:val="18"/>
        </w:rPr>
        <w:t>Authority), amending Decision No 716/2009/EC and repealing Commission Decision 2009/79/EC (OJ L</w:t>
      </w:r>
      <w:r>
        <w:rPr>
          <w:spacing w:val="1"/>
          <w:sz w:val="18"/>
        </w:rPr>
        <w:t xml:space="preserve"> </w:t>
      </w:r>
      <w:r>
        <w:rPr>
          <w:sz w:val="18"/>
        </w:rPr>
        <w:t>331,</w:t>
      </w:r>
      <w:r>
        <w:rPr>
          <w:spacing w:val="-3"/>
          <w:sz w:val="18"/>
        </w:rPr>
        <w:t xml:space="preserve"> </w:t>
      </w:r>
      <w:r>
        <w:rPr>
          <w:sz w:val="18"/>
        </w:rPr>
        <w:t>15.12.2010,</w:t>
      </w:r>
      <w:r>
        <w:rPr>
          <w:spacing w:val="-2"/>
          <w:sz w:val="18"/>
        </w:rPr>
        <w:t xml:space="preserve"> </w:t>
      </w:r>
      <w:r>
        <w:rPr>
          <w:sz w:val="18"/>
        </w:rPr>
        <w:t>p.</w:t>
      </w:r>
      <w:r>
        <w:rPr>
          <w:spacing w:val="-2"/>
          <w:sz w:val="18"/>
        </w:rPr>
        <w:t xml:space="preserve"> </w:t>
      </w:r>
      <w:r>
        <w:rPr>
          <w:sz w:val="18"/>
        </w:rPr>
        <w:t>48)</w:t>
      </w:r>
    </w:p>
  </w:footnote>
  <w:footnote w:id="2">
    <w:p w14:paraId="40794BBA" w14:textId="1912FD6D" w:rsidR="009A320E" w:rsidRPr="001018A9" w:rsidRDefault="009A320E" w:rsidP="009A320E">
      <w:pPr>
        <w:pStyle w:val="FootnoteText"/>
        <w:rPr>
          <w:ins w:id="42" w:author="Author"/>
          <w:sz w:val="18"/>
        </w:rPr>
      </w:pPr>
      <w:ins w:id="43" w:author="Author">
        <w:r>
          <w:rPr>
            <w:rStyle w:val="FootnoteReference"/>
          </w:rPr>
          <w:footnoteRef/>
        </w:r>
        <w:r>
          <w:t xml:space="preserve"> </w:t>
        </w:r>
        <w:r w:rsidRPr="001018A9">
          <w:rPr>
            <w:sz w:val="18"/>
          </w:rPr>
          <w:t>Directive 2009/138/EC of the European Parliament and of the Council of 25 November 2009 on the taking-up and pursuit of the business of Insurance and Reinsurance (Solvency II) (OJ L 335, 17.12.2009, p.1)</w:t>
        </w:r>
      </w:ins>
    </w:p>
    <w:p w14:paraId="3B7E1770" w14:textId="085B02C1" w:rsidR="009A320E" w:rsidRPr="001018A9" w:rsidRDefault="009A320E">
      <w:pPr>
        <w:pStyle w:val="FootnoteText"/>
        <w:rPr>
          <w:lang w:val="en-GB"/>
        </w:rPr>
      </w:pPr>
    </w:p>
  </w:footnote>
  <w:footnote w:id="3">
    <w:p w14:paraId="13399288" w14:textId="77777777" w:rsidR="009A320E" w:rsidRPr="001018A9" w:rsidRDefault="009A320E" w:rsidP="009A320E">
      <w:pPr>
        <w:pStyle w:val="FootnoteText"/>
        <w:rPr>
          <w:ins w:id="83" w:author="Author"/>
          <w:sz w:val="18"/>
        </w:rPr>
      </w:pPr>
      <w:ins w:id="84" w:author="Author">
        <w:r>
          <w:rPr>
            <w:rStyle w:val="FootnoteReference"/>
          </w:rPr>
          <w:footnoteRef/>
        </w:r>
        <w:r>
          <w:t xml:space="preserve"> </w:t>
        </w:r>
        <w:bookmarkStart w:id="85" w:name="_Hlk198569431"/>
        <w:r w:rsidRPr="001018A9">
          <w:rPr>
            <w:sz w:val="18"/>
          </w:rPr>
          <w:t>Commission Implementing Regulation (EU) 2023/894 of 4 April 2023 laying down implementing technical standards for the application of Directive 2009/138/EC of the European Parliament and the Council with regard to the templates for the submission by insurance and reinsurance undertakings to their supervisory authorities of information necessary for their supervision and repealing Implementing Regulation (EU) 2015/245 (OJ L 120, 05/05/2023, p. 1–1596)</w:t>
        </w:r>
        <w:bookmarkEnd w:id="85"/>
      </w:ins>
    </w:p>
    <w:p w14:paraId="7B8DF4C4" w14:textId="22B7252E" w:rsidR="009A320E" w:rsidRPr="009A320E" w:rsidRDefault="009A320E">
      <w:pPr>
        <w:pStyle w:val="FootnoteText"/>
      </w:pPr>
    </w:p>
  </w:footnote>
  <w:footnote w:id="4">
    <w:p w14:paraId="3A644BD5" w14:textId="77777777" w:rsidR="008B4C13" w:rsidRPr="006C7136" w:rsidRDefault="008B4C13" w:rsidP="008B4C13">
      <w:pPr>
        <w:pStyle w:val="FootnoteText"/>
        <w:rPr>
          <w:lang w:val="en-GB"/>
        </w:rPr>
      </w:pPr>
      <w:r>
        <w:rPr>
          <w:rStyle w:val="FootnoteReference"/>
        </w:rPr>
        <w:footnoteRef/>
      </w:r>
      <w:r>
        <w:t xml:space="preserve"> </w:t>
      </w:r>
      <w:r w:rsidRPr="00D60466">
        <w:t>Annex III, IV and V referred to in this guideline are technical annexes from the draft Technical Standard on the Templates for the Submission of Information to National Competent Authorities.</w:t>
      </w:r>
    </w:p>
  </w:footnote>
  <w:footnote w:id="5">
    <w:p w14:paraId="34BE075E" w14:textId="77777777" w:rsidR="008B4C13" w:rsidRPr="00D60466" w:rsidRDefault="008B4C13" w:rsidP="008B4C13">
      <w:pPr>
        <w:spacing w:before="83"/>
        <w:ind w:left="274" w:hanging="142"/>
        <w:rPr>
          <w:sz w:val="18"/>
          <w:vertAlign w:val="superscript"/>
        </w:rPr>
      </w:pPr>
      <w:r>
        <w:rPr>
          <w:rStyle w:val="FootnoteReference"/>
        </w:rPr>
        <w:footnoteRef/>
      </w:r>
      <w:r>
        <w:t xml:space="preserve"> </w:t>
      </w:r>
      <w:r>
        <w:rPr>
          <w:sz w:val="18"/>
        </w:rPr>
        <w:t>Annex</w:t>
      </w:r>
      <w:r>
        <w:rPr>
          <w:spacing w:val="24"/>
          <w:sz w:val="18"/>
        </w:rPr>
        <w:t xml:space="preserve"> </w:t>
      </w:r>
      <w:r>
        <w:rPr>
          <w:sz w:val="18"/>
        </w:rPr>
        <w:t>III</w:t>
      </w:r>
      <w:r>
        <w:rPr>
          <w:spacing w:val="23"/>
          <w:sz w:val="18"/>
        </w:rPr>
        <w:t xml:space="preserve"> </w:t>
      </w:r>
      <w:r>
        <w:rPr>
          <w:sz w:val="18"/>
        </w:rPr>
        <w:t>referred</w:t>
      </w:r>
      <w:r>
        <w:rPr>
          <w:spacing w:val="26"/>
          <w:sz w:val="18"/>
        </w:rPr>
        <w:t xml:space="preserve"> </w:t>
      </w:r>
      <w:r>
        <w:rPr>
          <w:sz w:val="18"/>
        </w:rPr>
        <w:t>to</w:t>
      </w:r>
      <w:r>
        <w:rPr>
          <w:spacing w:val="24"/>
          <w:sz w:val="18"/>
        </w:rPr>
        <w:t xml:space="preserve"> </w:t>
      </w:r>
      <w:r>
        <w:rPr>
          <w:sz w:val="18"/>
        </w:rPr>
        <w:t>in</w:t>
      </w:r>
      <w:r>
        <w:rPr>
          <w:spacing w:val="21"/>
          <w:sz w:val="18"/>
        </w:rPr>
        <w:t xml:space="preserve"> </w:t>
      </w:r>
      <w:r>
        <w:rPr>
          <w:sz w:val="18"/>
        </w:rPr>
        <w:t>this</w:t>
      </w:r>
      <w:r>
        <w:rPr>
          <w:spacing w:val="25"/>
          <w:sz w:val="18"/>
        </w:rPr>
        <w:t xml:space="preserve"> </w:t>
      </w:r>
      <w:r>
        <w:rPr>
          <w:sz w:val="18"/>
        </w:rPr>
        <w:t>guideline</w:t>
      </w:r>
      <w:r>
        <w:rPr>
          <w:spacing w:val="24"/>
          <w:sz w:val="18"/>
        </w:rPr>
        <w:t xml:space="preserve"> </w:t>
      </w:r>
      <w:r>
        <w:rPr>
          <w:sz w:val="18"/>
        </w:rPr>
        <w:t>is</w:t>
      </w:r>
      <w:r>
        <w:rPr>
          <w:spacing w:val="24"/>
          <w:sz w:val="18"/>
        </w:rPr>
        <w:t xml:space="preserve"> </w:t>
      </w:r>
      <w:r>
        <w:rPr>
          <w:sz w:val="18"/>
        </w:rPr>
        <w:t>a</w:t>
      </w:r>
      <w:r>
        <w:rPr>
          <w:spacing w:val="23"/>
          <w:sz w:val="18"/>
        </w:rPr>
        <w:t xml:space="preserve"> </w:t>
      </w:r>
      <w:r>
        <w:rPr>
          <w:sz w:val="18"/>
        </w:rPr>
        <w:t>technical</w:t>
      </w:r>
      <w:r>
        <w:rPr>
          <w:spacing w:val="26"/>
          <w:sz w:val="18"/>
        </w:rPr>
        <w:t xml:space="preserve"> </w:t>
      </w:r>
      <w:r>
        <w:rPr>
          <w:sz w:val="18"/>
        </w:rPr>
        <w:t>annex</w:t>
      </w:r>
      <w:r>
        <w:rPr>
          <w:spacing w:val="23"/>
          <w:sz w:val="18"/>
        </w:rPr>
        <w:t xml:space="preserve"> </w:t>
      </w:r>
      <w:r>
        <w:rPr>
          <w:sz w:val="18"/>
        </w:rPr>
        <w:t>from</w:t>
      </w:r>
      <w:r>
        <w:rPr>
          <w:spacing w:val="25"/>
          <w:sz w:val="18"/>
        </w:rPr>
        <w:t xml:space="preserve"> </w:t>
      </w:r>
      <w:r>
        <w:rPr>
          <w:sz w:val="18"/>
        </w:rPr>
        <w:t>the</w:t>
      </w:r>
      <w:r>
        <w:rPr>
          <w:spacing w:val="25"/>
          <w:sz w:val="18"/>
        </w:rPr>
        <w:t xml:space="preserve"> </w:t>
      </w:r>
      <w:r>
        <w:rPr>
          <w:sz w:val="18"/>
        </w:rPr>
        <w:t>draft</w:t>
      </w:r>
      <w:r>
        <w:rPr>
          <w:spacing w:val="24"/>
          <w:sz w:val="18"/>
        </w:rPr>
        <w:t xml:space="preserve"> </w:t>
      </w:r>
      <w:r>
        <w:rPr>
          <w:sz w:val="18"/>
        </w:rPr>
        <w:t>Technical</w:t>
      </w:r>
      <w:r>
        <w:rPr>
          <w:spacing w:val="26"/>
          <w:sz w:val="18"/>
        </w:rPr>
        <w:t xml:space="preserve"> </w:t>
      </w:r>
      <w:r>
        <w:rPr>
          <w:sz w:val="18"/>
        </w:rPr>
        <w:t>Standard</w:t>
      </w:r>
      <w:r>
        <w:rPr>
          <w:spacing w:val="25"/>
          <w:sz w:val="18"/>
        </w:rPr>
        <w:t xml:space="preserve"> </w:t>
      </w:r>
      <w:r>
        <w:rPr>
          <w:sz w:val="18"/>
        </w:rPr>
        <w:t>on</w:t>
      </w:r>
      <w:r>
        <w:rPr>
          <w:spacing w:val="22"/>
          <w:sz w:val="18"/>
        </w:rPr>
        <w:t xml:space="preserve"> </w:t>
      </w:r>
      <w:r>
        <w:rPr>
          <w:sz w:val="18"/>
        </w:rPr>
        <w:t>the</w:t>
      </w:r>
      <w:r>
        <w:rPr>
          <w:spacing w:val="-60"/>
          <w:sz w:val="18"/>
        </w:rPr>
        <w:t xml:space="preserve"> </w:t>
      </w:r>
      <w:r>
        <w:rPr>
          <w:sz w:val="18"/>
        </w:rPr>
        <w:t>Templates</w:t>
      </w:r>
      <w:r>
        <w:rPr>
          <w:spacing w:val="-2"/>
          <w:sz w:val="18"/>
        </w:rPr>
        <w:t xml:space="preserve"> </w:t>
      </w:r>
      <w:r>
        <w:rPr>
          <w:sz w:val="18"/>
        </w:rPr>
        <w:t>for</w:t>
      </w:r>
      <w:r>
        <w:rPr>
          <w:spacing w:val="-1"/>
          <w:sz w:val="18"/>
        </w:rPr>
        <w:t xml:space="preserve"> </w:t>
      </w:r>
      <w:r>
        <w:rPr>
          <w:sz w:val="18"/>
        </w:rPr>
        <w:t>the</w:t>
      </w:r>
      <w:r>
        <w:rPr>
          <w:spacing w:val="-1"/>
          <w:sz w:val="18"/>
        </w:rPr>
        <w:t xml:space="preserve"> </w:t>
      </w:r>
      <w:r>
        <w:rPr>
          <w:sz w:val="18"/>
        </w:rPr>
        <w:t>Submission</w:t>
      </w:r>
      <w:r>
        <w:rPr>
          <w:spacing w:val="-3"/>
          <w:sz w:val="18"/>
        </w:rPr>
        <w:t xml:space="preserve"> </w:t>
      </w:r>
      <w:r>
        <w:rPr>
          <w:sz w:val="18"/>
        </w:rPr>
        <w:t>of</w:t>
      </w:r>
      <w:r>
        <w:rPr>
          <w:spacing w:val="-3"/>
          <w:sz w:val="18"/>
        </w:rPr>
        <w:t xml:space="preserve"> </w:t>
      </w:r>
      <w:r>
        <w:rPr>
          <w:sz w:val="18"/>
        </w:rPr>
        <w:t>Information</w:t>
      </w:r>
      <w:r>
        <w:rPr>
          <w:spacing w:val="-2"/>
          <w:sz w:val="18"/>
        </w:rPr>
        <w:t xml:space="preserve"> </w:t>
      </w:r>
      <w:r>
        <w:rPr>
          <w:sz w:val="18"/>
        </w:rPr>
        <w:t>to</w:t>
      </w:r>
      <w:r>
        <w:rPr>
          <w:spacing w:val="-1"/>
          <w:sz w:val="18"/>
        </w:rPr>
        <w:t xml:space="preserve"> </w:t>
      </w:r>
      <w:r>
        <w:rPr>
          <w:sz w:val="18"/>
        </w:rPr>
        <w:t>National</w:t>
      </w:r>
      <w:r>
        <w:rPr>
          <w:spacing w:val="-2"/>
          <w:sz w:val="18"/>
        </w:rPr>
        <w:t xml:space="preserve"> </w:t>
      </w:r>
      <w:r>
        <w:rPr>
          <w:sz w:val="18"/>
        </w:rPr>
        <w:t>Competent Authorities.</w:t>
      </w:r>
    </w:p>
  </w:footnote>
  <w:footnote w:id="6">
    <w:p w14:paraId="320C7AA4" w14:textId="77777777" w:rsidR="000A63C9" w:rsidRPr="00244DF7" w:rsidRDefault="000A63C9" w:rsidP="000A63C9">
      <w:pPr>
        <w:pStyle w:val="FootnoteText"/>
        <w:rPr>
          <w:lang w:val="en-GB"/>
        </w:rPr>
      </w:pPr>
      <w:r>
        <w:rPr>
          <w:rStyle w:val="FootnoteReference"/>
        </w:rPr>
        <w:footnoteRef/>
      </w:r>
      <w:r>
        <w:t xml:space="preserve"> </w:t>
      </w:r>
      <w:r w:rsidRPr="00C0389E">
        <w:rPr>
          <w:szCs w:val="16"/>
        </w:rPr>
        <w:t>https://www.eiopa.europa.eu/tools-and-data/supervisory-reporting-dpm-and-xbrl_en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BCF86" w14:textId="4E286434" w:rsidR="00C81335" w:rsidRPr="00E4233C" w:rsidRDefault="006C1AFA" w:rsidP="001E341C">
    <w:pPr>
      <w:pStyle w:val="Header"/>
      <w:spacing w:after="80"/>
      <w:rPr>
        <w:color w:val="5C87B1" w:themeColor="accent1"/>
        <w:lang w:val="en-GB"/>
      </w:rPr>
    </w:pPr>
    <w:sdt>
      <w:sdtPr>
        <w:rPr>
          <w:rStyle w:val="Style8"/>
        </w:rPr>
        <w:alias w:val="Title"/>
        <w:tag w:val=""/>
        <w:id w:val="1330404856"/>
        <w:dataBinding w:prefixMappings="xmlns:ns0='http://purl.org/dc/elements/1.1/' xmlns:ns1='http://schemas.openxmlformats.org/package/2006/metadata/core-properties' " w:xpath="/ns1:coreProperties[1]/ns0:title[1]" w:storeItemID="{6C3C8BC8-F283-45AE-878A-BAB7291924A1}"/>
        <w:text/>
      </w:sdtPr>
      <w:sdtContent>
        <w:del w:id="396" w:author="Author">
          <w:r w:rsidDel="006C1AFA">
            <w:rPr>
              <w:rStyle w:val="Style8"/>
            </w:rPr>
            <w:delText>Guidelines on reporting for financial stability purposes</w:delText>
          </w:r>
        </w:del>
      </w:sdtContent>
    </w:sdt>
    <w:r w:rsidR="00E570EA">
      <w:rPr>
        <w:color w:val="5C87B1" w:themeColor="accent1"/>
        <w:sz w:val="20"/>
      </w:rPr>
      <w:t xml:space="preserve"> </w:t>
    </w:r>
    <w:r w:rsidR="00A5066B" w:rsidRPr="00E4233C">
      <w:rPr>
        <w:color w:val="5C87B1" w:themeColor="accent1"/>
        <w:sz w:val="20"/>
      </w:rPr>
      <w:t xml:space="preserve">– </w:t>
    </w:r>
    <w:sdt>
      <w:sdtPr>
        <w:rPr>
          <w:color w:val="5C87B1" w:themeColor="accent1"/>
          <w:sz w:val="20"/>
          <w:lang w:val="en-GB"/>
        </w:rPr>
        <w:alias w:val="Subtitle"/>
        <w:tag w:val="Subtitle"/>
        <w:id w:val="-1040667864"/>
        <w:text/>
      </w:sdtPr>
      <w:sdtEndPr/>
      <w:sdtContent>
        <w:r w:rsidR="00A5066B" w:rsidRPr="00E4233C">
          <w:rPr>
            <w:color w:val="5C87B1" w:themeColor="accent1"/>
            <w:sz w:val="20"/>
            <w:lang w:val="en-GB"/>
          </w:rPr>
          <w:t>Subtitle</w:t>
        </w:r>
      </w:sdtContent>
    </w:sdt>
  </w:p>
  <w:p w14:paraId="3EA530F4" w14:textId="77777777" w:rsidR="00FD65CE" w:rsidRPr="00E570EA" w:rsidRDefault="00FD65CE" w:rsidP="00FD65CE">
    <w:pPr>
      <w:spacing w:before="0" w:after="0" w:line="276" w:lineRule="auto"/>
      <w:ind w:right="-567"/>
      <w:rPr>
        <w:color w:val="5C87B1" w:themeColor="accent1"/>
        <w:sz w:val="18"/>
        <w:szCs w:val="18"/>
        <w:lang w:val="fr-LU"/>
      </w:rPr>
    </w:pPr>
    <w:r w:rsidRPr="006C1AFA">
      <w:rPr>
        <w:color w:val="FF0000"/>
        <w:sz w:val="18"/>
        <w:szCs w:val="18"/>
        <w:lang w:val="en-GB"/>
        <w:rPrChange w:id="397" w:author="Author">
          <w:rPr>
            <w:color w:val="FF0000"/>
            <w:sz w:val="18"/>
            <w:szCs w:val="18"/>
            <w:lang w:val="de-DE"/>
          </w:rPr>
        </w:rPrChange>
      </w:rPr>
      <w:br/>
    </w:r>
    <w:sdt>
      <w:sdtPr>
        <w:rPr>
          <w:rStyle w:val="Style7"/>
          <w:szCs w:val="18"/>
        </w:rPr>
        <w:alias w:val="Record Number"/>
        <w:tag w:val="ERIS_RecordNumber"/>
        <w:id w:val="-1318639368"/>
        <w:showingPlcHdr/>
        <w:text/>
      </w:sdtPr>
      <w:sdtEndPr>
        <w:rPr>
          <w:rStyle w:val="DefaultParagraphFont"/>
          <w:caps w:val="0"/>
          <w:color w:val="000000" w:themeColor="text1"/>
          <w:sz w:val="22"/>
          <w:lang w:val="fr-LU"/>
        </w:rPr>
      </w:sdtEndPr>
      <w:sdtContent>
        <w:r w:rsidR="00311458" w:rsidRPr="00311458">
          <w:rPr>
            <w:rStyle w:val="PlaceholderText"/>
            <w:color w:val="5C87B1" w:themeColor="text2"/>
            <w:sz w:val="18"/>
            <w:szCs w:val="18"/>
          </w:rPr>
          <w:t>[Record Number]</w:t>
        </w:r>
      </w:sdtContent>
    </w:sdt>
    <w:r>
      <w:rPr>
        <w:color w:val="5C87B1" w:themeColor="accent1"/>
        <w:sz w:val="18"/>
        <w:szCs w:val="18"/>
        <w:lang w:val="fr-LU"/>
      </w:rPr>
      <w:br/>
    </w:r>
    <w:sdt>
      <w:sdtPr>
        <w:rPr>
          <w:rStyle w:val="Style6"/>
        </w:rPr>
        <w:alias w:val="Confidentiality Level"/>
        <w:tag w:val="ERIS_ConfidentialityLevel"/>
        <w:id w:val="949742601"/>
        <w:dropDownList>
          <w:listItem w:value="[Confidentiality Level]"/>
        </w:dropDownList>
      </w:sdtPr>
      <w:sdtEndPr>
        <w:rPr>
          <w:rStyle w:val="Style6"/>
        </w:rPr>
      </w:sdtEndPr>
      <w:sdtContent>
        <w:r w:rsidR="00311458" w:rsidRPr="00311458">
          <w:rPr>
            <w:rStyle w:val="Style6"/>
          </w:rPr>
          <w:t>EIOPA Regular Use</w:t>
        </w:r>
      </w:sdtContent>
    </w:sdt>
  </w:p>
  <w:p w14:paraId="7351C4DC" w14:textId="77777777" w:rsidR="00DC315B" w:rsidRDefault="00DC315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0FC518C6"/>
    <w:multiLevelType w:val="multilevel"/>
    <w:tmpl w:val="7ED645BA"/>
    <w:lvl w:ilvl="0">
      <w:start w:val="1"/>
      <w:numFmt w:val="decimal"/>
      <w:lvlText w:val="%1."/>
      <w:lvlJc w:val="left"/>
      <w:pPr>
        <w:ind w:left="473" w:hanging="360"/>
      </w:pPr>
      <w:rPr>
        <w:rFonts w:hint="default"/>
      </w:rPr>
    </w:lvl>
    <w:lvl w:ilvl="1">
      <w:start w:val="1"/>
      <w:numFmt w:val="decimal"/>
      <w:lvlText w:val="%1.%2."/>
      <w:lvlJc w:val="left"/>
      <w:pPr>
        <w:ind w:left="905" w:hanging="792"/>
      </w:pPr>
      <w:rPr>
        <w:rFonts w:hint="default"/>
      </w:rPr>
    </w:lvl>
    <w:lvl w:ilvl="2">
      <w:start w:val="1"/>
      <w:numFmt w:val="decimal"/>
      <w:pStyle w:val="Headingnumbered3"/>
      <w:lvlText w:val="%1.%2.%3."/>
      <w:lvlJc w:val="left"/>
      <w:pPr>
        <w:tabs>
          <w:tab w:val="num" w:pos="567"/>
        </w:tabs>
        <w:ind w:left="0" w:firstLine="0"/>
      </w:pPr>
      <w:rPr>
        <w:rFonts w:hint="default"/>
      </w:rPr>
    </w:lvl>
    <w:lvl w:ilvl="3">
      <w:start w:val="1"/>
      <w:numFmt w:val="decimal"/>
      <w:lvlText w:val="%1.%2.%3.%4."/>
      <w:lvlJc w:val="left"/>
      <w:pPr>
        <w:ind w:left="1841" w:hanging="648"/>
      </w:pPr>
      <w:rPr>
        <w:rFonts w:hint="default"/>
      </w:rPr>
    </w:lvl>
    <w:lvl w:ilvl="4">
      <w:start w:val="1"/>
      <w:numFmt w:val="decimal"/>
      <w:lvlText w:val="%1.%2.%3.%4.%5."/>
      <w:lvlJc w:val="left"/>
      <w:pPr>
        <w:ind w:left="2345" w:hanging="792"/>
      </w:pPr>
      <w:rPr>
        <w:rFonts w:hint="default"/>
      </w:rPr>
    </w:lvl>
    <w:lvl w:ilvl="5">
      <w:start w:val="1"/>
      <w:numFmt w:val="decimal"/>
      <w:lvlText w:val="%1.%2.%3.%4.%5.%6."/>
      <w:lvlJc w:val="left"/>
      <w:pPr>
        <w:ind w:left="2849" w:hanging="936"/>
      </w:pPr>
      <w:rPr>
        <w:rFonts w:hint="default"/>
      </w:rPr>
    </w:lvl>
    <w:lvl w:ilvl="6">
      <w:start w:val="1"/>
      <w:numFmt w:val="decimal"/>
      <w:lvlText w:val="%1.%2.%3.%4.%5.%6.%7."/>
      <w:lvlJc w:val="left"/>
      <w:pPr>
        <w:ind w:left="3353" w:hanging="1080"/>
      </w:pPr>
      <w:rPr>
        <w:rFonts w:hint="default"/>
      </w:rPr>
    </w:lvl>
    <w:lvl w:ilvl="7">
      <w:start w:val="1"/>
      <w:numFmt w:val="decimal"/>
      <w:lvlText w:val="%1.%2.%3.%4.%5.%6.%7.%8."/>
      <w:lvlJc w:val="left"/>
      <w:pPr>
        <w:ind w:left="3857" w:hanging="1224"/>
      </w:pPr>
      <w:rPr>
        <w:rFonts w:hint="default"/>
      </w:rPr>
    </w:lvl>
    <w:lvl w:ilvl="8">
      <w:start w:val="1"/>
      <w:numFmt w:val="decimal"/>
      <w:lvlText w:val="%1.%2.%3.%4.%5.%6.%7.%8.%9."/>
      <w:lvlJc w:val="left"/>
      <w:pPr>
        <w:ind w:left="4433" w:hanging="1440"/>
      </w:pPr>
      <w:rPr>
        <w:rFonts w:hint="default"/>
      </w:rPr>
    </w:lvl>
  </w:abstractNum>
  <w:abstractNum w:abstractNumId="5" w15:restartNumberingAfterBreak="0">
    <w:nsid w:val="1B6F205A"/>
    <w:multiLevelType w:val="multilevel"/>
    <w:tmpl w:val="9CA4ABB8"/>
    <w:styleLink w:val="AnnualReport"/>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6A3C3F"/>
    <w:multiLevelType w:val="hybridMultilevel"/>
    <w:tmpl w:val="972A915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275524AB"/>
    <w:multiLevelType w:val="hybridMultilevel"/>
    <w:tmpl w:val="972A915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28CB2D65"/>
    <w:multiLevelType w:val="hybridMultilevel"/>
    <w:tmpl w:val="48822E18"/>
    <w:lvl w:ilvl="0" w:tplc="D146079E">
      <w:start w:val="1"/>
      <w:numFmt w:val="bullet"/>
      <w:pStyle w:val="ListBullet"/>
      <w:lvlText w:val=""/>
      <w:lvlJc w:val="left"/>
      <w:pPr>
        <w:ind w:left="360" w:hanging="360"/>
      </w:pPr>
      <w:rPr>
        <w:rFonts w:ascii="Wingdings 3" w:hAnsi="Wingdings 3" w:hint="default"/>
        <w:color w:val="5C87B1"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B11564"/>
    <w:multiLevelType w:val="hybridMultilevel"/>
    <w:tmpl w:val="972A915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367F6A45"/>
    <w:multiLevelType w:val="multilevel"/>
    <w:tmpl w:val="F33261D4"/>
    <w:lvl w:ilvl="0">
      <w:start w:val="1"/>
      <w:numFmt w:val="decimal"/>
      <w:pStyle w:val="ListNumber"/>
      <w:lvlText w:val="%1."/>
      <w:lvlJc w:val="left"/>
      <w:pPr>
        <w:ind w:left="360" w:hanging="360"/>
      </w:pPr>
      <w:rPr>
        <w:rFonts w:hint="default"/>
      </w:rPr>
    </w:lvl>
    <w:lvl w:ilvl="1">
      <w:start w:val="1"/>
      <w:numFmt w:val="decimal"/>
      <w:pStyle w:val="ListNumber2"/>
      <w:lvlText w:val="%1.%2"/>
      <w:lvlJc w:val="left"/>
      <w:pPr>
        <w:tabs>
          <w:tab w:val="num" w:pos="794"/>
        </w:tabs>
        <w:ind w:left="936" w:hanging="576"/>
      </w:pPr>
      <w:rPr>
        <w:rFonts w:hint="default"/>
      </w:rPr>
    </w:lvl>
    <w:lvl w:ilvl="2">
      <w:start w:val="1"/>
      <w:numFmt w:val="lowerLetter"/>
      <w:pStyle w:val="ListNumber3"/>
      <w:lvlText w:val="%3."/>
      <w:lvlJc w:val="left"/>
      <w:pPr>
        <w:tabs>
          <w:tab w:val="num" w:pos="794"/>
        </w:tabs>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DC2726E"/>
    <w:multiLevelType w:val="multilevel"/>
    <w:tmpl w:val="49F49B68"/>
    <w:lvl w:ilvl="0">
      <w:start w:val="1"/>
      <w:numFmt w:val="decimal"/>
      <w:pStyle w:val="Headingnumbered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337" w:hanging="504"/>
      </w:pPr>
      <w:rPr>
        <w:rFonts w:hint="default"/>
      </w:rPr>
    </w:lvl>
    <w:lvl w:ilvl="3">
      <w:start w:val="1"/>
      <w:numFmt w:val="decimal"/>
      <w:lvlText w:val="%1.%2.%3.%4."/>
      <w:lvlJc w:val="left"/>
      <w:pPr>
        <w:ind w:left="1841" w:hanging="648"/>
      </w:pPr>
      <w:rPr>
        <w:rFonts w:hint="default"/>
      </w:rPr>
    </w:lvl>
    <w:lvl w:ilvl="4">
      <w:start w:val="1"/>
      <w:numFmt w:val="decimal"/>
      <w:lvlText w:val="%1.%2.%3.%4.%5."/>
      <w:lvlJc w:val="left"/>
      <w:pPr>
        <w:ind w:left="2345" w:hanging="792"/>
      </w:pPr>
      <w:rPr>
        <w:rFonts w:hint="default"/>
      </w:rPr>
    </w:lvl>
    <w:lvl w:ilvl="5">
      <w:start w:val="1"/>
      <w:numFmt w:val="decimal"/>
      <w:lvlText w:val="%1.%2.%3.%4.%5.%6."/>
      <w:lvlJc w:val="left"/>
      <w:pPr>
        <w:ind w:left="2849" w:hanging="936"/>
      </w:pPr>
      <w:rPr>
        <w:rFonts w:hint="default"/>
      </w:rPr>
    </w:lvl>
    <w:lvl w:ilvl="6">
      <w:start w:val="1"/>
      <w:numFmt w:val="decimal"/>
      <w:lvlText w:val="%1.%2.%3.%4.%5.%6.%7."/>
      <w:lvlJc w:val="left"/>
      <w:pPr>
        <w:ind w:left="3353" w:hanging="1080"/>
      </w:pPr>
      <w:rPr>
        <w:rFonts w:hint="default"/>
      </w:rPr>
    </w:lvl>
    <w:lvl w:ilvl="7">
      <w:start w:val="1"/>
      <w:numFmt w:val="decimal"/>
      <w:lvlText w:val="%1.%2.%3.%4.%5.%6.%7.%8."/>
      <w:lvlJc w:val="left"/>
      <w:pPr>
        <w:ind w:left="3857" w:hanging="1224"/>
      </w:pPr>
      <w:rPr>
        <w:rFonts w:hint="default"/>
      </w:rPr>
    </w:lvl>
    <w:lvl w:ilvl="8">
      <w:start w:val="1"/>
      <w:numFmt w:val="decimal"/>
      <w:lvlText w:val="%1.%2.%3.%4.%5.%6.%7.%8.%9."/>
      <w:lvlJc w:val="left"/>
      <w:pPr>
        <w:ind w:left="4433" w:hanging="1440"/>
      </w:pPr>
      <w:rPr>
        <w:rFonts w:hint="default"/>
      </w:rPr>
    </w:lvl>
  </w:abstractNum>
  <w:abstractNum w:abstractNumId="12" w15:restartNumberingAfterBreak="0">
    <w:nsid w:val="4021671F"/>
    <w:multiLevelType w:val="hybridMultilevel"/>
    <w:tmpl w:val="972A9150"/>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487D1F75"/>
    <w:multiLevelType w:val="hybridMultilevel"/>
    <w:tmpl w:val="DA9C3588"/>
    <w:lvl w:ilvl="0" w:tplc="FFFFFFFF">
      <w:start w:val="1"/>
      <w:numFmt w:val="lowerLetter"/>
      <w:lvlText w:val="%1)"/>
      <w:lvlJc w:val="left"/>
      <w:pPr>
        <w:ind w:left="1440" w:hanging="360"/>
      </w:pPr>
    </w:lvl>
    <w:lvl w:ilvl="1" w:tplc="0100AF98">
      <w:start w:val="1"/>
      <w:numFmt w:val="lowerRoman"/>
      <w:lvlText w:val="(%2)"/>
      <w:lvlJc w:val="left"/>
      <w:pPr>
        <w:ind w:left="2520" w:hanging="72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49186202"/>
    <w:multiLevelType w:val="multilevel"/>
    <w:tmpl w:val="38D6E734"/>
    <w:lvl w:ilvl="0">
      <w:start w:val="1"/>
      <w:numFmt w:val="decimal"/>
      <w:lvlText w:val="%1"/>
      <w:lvlJc w:val="left"/>
      <w:pPr>
        <w:ind w:left="360" w:hanging="360"/>
      </w:pPr>
      <w:rPr>
        <w:rFonts w:hint="default"/>
      </w:rPr>
    </w:lvl>
    <w:lvl w:ilvl="1">
      <w:start w:val="1"/>
      <w:numFmt w:val="decimal"/>
      <w:lvlText w:val="%2"/>
      <w:lvlJc w:val="left"/>
      <w:pPr>
        <w:ind w:left="502" w:hanging="360"/>
      </w:pPr>
      <w:rPr>
        <w:rFonts w:asciiTheme="minorHAnsi" w:eastAsia="Cambria" w:hAnsiTheme="minorHAnsi"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A7222C2"/>
    <w:multiLevelType w:val="hybridMultilevel"/>
    <w:tmpl w:val="5D724968"/>
    <w:lvl w:ilvl="0" w:tplc="A3F22E22">
      <w:start w:val="1"/>
      <w:numFmt w:val="bullet"/>
      <w:pStyle w:val="Boxlist"/>
      <w:lvlText w:val=""/>
      <w:lvlJc w:val="left"/>
      <w:pPr>
        <w:ind w:left="598" w:hanging="360"/>
      </w:pPr>
      <w:rPr>
        <w:rFonts w:ascii="Wingdings 3" w:hAnsi="Wingdings 3" w:hint="default"/>
        <w:color w:val="5C87B1" w:themeColor="accent1"/>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6" w15:restartNumberingAfterBreak="0">
    <w:nsid w:val="5B23252E"/>
    <w:multiLevelType w:val="hybridMultilevel"/>
    <w:tmpl w:val="972A915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6AA0545E"/>
    <w:multiLevelType w:val="hybridMultilevel"/>
    <w:tmpl w:val="972A915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706809B1"/>
    <w:multiLevelType w:val="hybridMultilevel"/>
    <w:tmpl w:val="972A915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72BA1E4B"/>
    <w:multiLevelType w:val="multilevel"/>
    <w:tmpl w:val="FB3E0D5C"/>
    <w:lvl w:ilvl="0">
      <w:start w:val="1"/>
      <w:numFmt w:val="decimal"/>
      <w:lvlText w:val="%1."/>
      <w:lvlJc w:val="left"/>
      <w:pPr>
        <w:ind w:left="473" w:hanging="360"/>
      </w:pPr>
      <w:rPr>
        <w:rFonts w:hint="default"/>
      </w:rPr>
    </w:lvl>
    <w:lvl w:ilvl="1">
      <w:start w:val="1"/>
      <w:numFmt w:val="decimal"/>
      <w:pStyle w:val="Headingnumbered2"/>
      <w:lvlText w:val="%1.%2."/>
      <w:lvlJc w:val="left"/>
      <w:pPr>
        <w:tabs>
          <w:tab w:val="num" w:pos="567"/>
        </w:tabs>
        <w:ind w:left="567" w:hanging="567"/>
      </w:pPr>
      <w:rPr>
        <w:rFonts w:hint="default"/>
      </w:rPr>
    </w:lvl>
    <w:lvl w:ilvl="2">
      <w:start w:val="1"/>
      <w:numFmt w:val="decimal"/>
      <w:lvlText w:val="%1.%2.%3."/>
      <w:lvlJc w:val="left"/>
      <w:pPr>
        <w:ind w:left="1337" w:hanging="504"/>
      </w:pPr>
      <w:rPr>
        <w:rFonts w:hint="default"/>
      </w:rPr>
    </w:lvl>
    <w:lvl w:ilvl="3">
      <w:start w:val="1"/>
      <w:numFmt w:val="decimal"/>
      <w:lvlText w:val="%1.%2.%3.%4."/>
      <w:lvlJc w:val="left"/>
      <w:pPr>
        <w:ind w:left="1841" w:hanging="648"/>
      </w:pPr>
      <w:rPr>
        <w:rFonts w:hint="default"/>
      </w:rPr>
    </w:lvl>
    <w:lvl w:ilvl="4">
      <w:start w:val="1"/>
      <w:numFmt w:val="decimal"/>
      <w:lvlText w:val="%1.%2.%3.%4.%5."/>
      <w:lvlJc w:val="left"/>
      <w:pPr>
        <w:ind w:left="2345" w:hanging="792"/>
      </w:pPr>
      <w:rPr>
        <w:rFonts w:hint="default"/>
      </w:rPr>
    </w:lvl>
    <w:lvl w:ilvl="5">
      <w:start w:val="1"/>
      <w:numFmt w:val="decimal"/>
      <w:lvlText w:val="%1.%2.%3.%4.%5.%6."/>
      <w:lvlJc w:val="left"/>
      <w:pPr>
        <w:ind w:left="2849" w:hanging="936"/>
      </w:pPr>
      <w:rPr>
        <w:rFonts w:hint="default"/>
      </w:rPr>
    </w:lvl>
    <w:lvl w:ilvl="6">
      <w:start w:val="1"/>
      <w:numFmt w:val="decimal"/>
      <w:lvlText w:val="%1.%2.%3.%4.%5.%6.%7."/>
      <w:lvlJc w:val="left"/>
      <w:pPr>
        <w:ind w:left="3353" w:hanging="1080"/>
      </w:pPr>
      <w:rPr>
        <w:rFonts w:hint="default"/>
      </w:rPr>
    </w:lvl>
    <w:lvl w:ilvl="7">
      <w:start w:val="1"/>
      <w:numFmt w:val="decimal"/>
      <w:lvlText w:val="%1.%2.%3.%4.%5.%6.%7.%8."/>
      <w:lvlJc w:val="left"/>
      <w:pPr>
        <w:ind w:left="3857" w:hanging="1224"/>
      </w:pPr>
      <w:rPr>
        <w:rFonts w:hint="default"/>
      </w:rPr>
    </w:lvl>
    <w:lvl w:ilvl="8">
      <w:start w:val="1"/>
      <w:numFmt w:val="decimal"/>
      <w:lvlText w:val="%1.%2.%3.%4.%5.%6.%7.%8.%9."/>
      <w:lvlJc w:val="left"/>
      <w:pPr>
        <w:ind w:left="4433" w:hanging="1440"/>
      </w:pPr>
      <w:rPr>
        <w:rFonts w:hint="default"/>
      </w:rPr>
    </w:lvl>
  </w:abstractNum>
  <w:num w:numId="1" w16cid:durableId="1324236425">
    <w:abstractNumId w:val="3"/>
  </w:num>
  <w:num w:numId="2" w16cid:durableId="29885352">
    <w:abstractNumId w:val="2"/>
  </w:num>
  <w:num w:numId="3" w16cid:durableId="1630742327">
    <w:abstractNumId w:val="1"/>
  </w:num>
  <w:num w:numId="4" w16cid:durableId="1277130987">
    <w:abstractNumId w:val="0"/>
  </w:num>
  <w:num w:numId="5" w16cid:durableId="270018708">
    <w:abstractNumId w:val="5"/>
  </w:num>
  <w:num w:numId="6" w16cid:durableId="139420548">
    <w:abstractNumId w:val="10"/>
  </w:num>
  <w:num w:numId="7" w16cid:durableId="1958023183">
    <w:abstractNumId w:val="11"/>
  </w:num>
  <w:num w:numId="8" w16cid:durableId="1048648882">
    <w:abstractNumId w:val="19"/>
  </w:num>
  <w:num w:numId="9" w16cid:durableId="239145361">
    <w:abstractNumId w:val="4"/>
  </w:num>
  <w:num w:numId="10" w16cid:durableId="1181967193">
    <w:abstractNumId w:val="15"/>
  </w:num>
  <w:num w:numId="11" w16cid:durableId="231619355">
    <w:abstractNumId w:val="8"/>
  </w:num>
  <w:num w:numId="12" w16cid:durableId="10132645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57704682">
    <w:abstractNumId w:val="14"/>
  </w:num>
  <w:num w:numId="14" w16cid:durableId="1860660369">
    <w:abstractNumId w:val="12"/>
  </w:num>
  <w:num w:numId="15" w16cid:durableId="40861340">
    <w:abstractNumId w:val="18"/>
  </w:num>
  <w:num w:numId="16" w16cid:durableId="2048605562">
    <w:abstractNumId w:val="6"/>
  </w:num>
  <w:num w:numId="17" w16cid:durableId="1957985552">
    <w:abstractNumId w:val="17"/>
  </w:num>
  <w:num w:numId="18" w16cid:durableId="1684890370">
    <w:abstractNumId w:val="9"/>
  </w:num>
  <w:num w:numId="19" w16cid:durableId="187721109">
    <w:abstractNumId w:val="16"/>
  </w:num>
  <w:num w:numId="20" w16cid:durableId="1692292077">
    <w:abstractNumId w:val="7"/>
  </w:num>
  <w:num w:numId="21" w16cid:durableId="1889411283">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fr-BE" w:vendorID="64" w:dllVersion="4096" w:nlCheck="1" w:checkStyle="0"/>
  <w:activeWritingStyle w:appName="MSWord" w:lang="en-GB" w:vendorID="64" w:dllVersion="0" w:nlCheck="1" w:checkStyle="0"/>
  <w:activeWritingStyle w:appName="MSWord" w:lang="fr-LU" w:vendorID="64" w:dllVersion="6" w:nlCheck="1" w:checkStyle="0"/>
  <w:activeWritingStyle w:appName="MSWord" w:lang="en-US" w:vendorID="64" w:dllVersion="0"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TEMPLATE%20REPORT"/>
  </w:docVars>
  <w:rsids>
    <w:rsidRoot w:val="001F30BC"/>
    <w:rsid w:val="0000085A"/>
    <w:rsid w:val="00000D44"/>
    <w:rsid w:val="00006C23"/>
    <w:rsid w:val="00011CB2"/>
    <w:rsid w:val="0002175E"/>
    <w:rsid w:val="00036123"/>
    <w:rsid w:val="0004255B"/>
    <w:rsid w:val="00042A7B"/>
    <w:rsid w:val="00046B7A"/>
    <w:rsid w:val="000478C2"/>
    <w:rsid w:val="00053835"/>
    <w:rsid w:val="00067B96"/>
    <w:rsid w:val="00075758"/>
    <w:rsid w:val="00075BC2"/>
    <w:rsid w:val="000832AD"/>
    <w:rsid w:val="0008401B"/>
    <w:rsid w:val="0008671E"/>
    <w:rsid w:val="00096AA1"/>
    <w:rsid w:val="00097B89"/>
    <w:rsid w:val="000A2C28"/>
    <w:rsid w:val="000A63C9"/>
    <w:rsid w:val="000A7E12"/>
    <w:rsid w:val="000B4E13"/>
    <w:rsid w:val="000C10D6"/>
    <w:rsid w:val="000D2D8D"/>
    <w:rsid w:val="000D4F15"/>
    <w:rsid w:val="000E0B27"/>
    <w:rsid w:val="000E0D22"/>
    <w:rsid w:val="000F1BD9"/>
    <w:rsid w:val="000F1D2E"/>
    <w:rsid w:val="000F63EC"/>
    <w:rsid w:val="000F6EDB"/>
    <w:rsid w:val="00100B83"/>
    <w:rsid w:val="001018A9"/>
    <w:rsid w:val="0010368F"/>
    <w:rsid w:val="00114082"/>
    <w:rsid w:val="00117DFC"/>
    <w:rsid w:val="0013088A"/>
    <w:rsid w:val="0013430F"/>
    <w:rsid w:val="0015113F"/>
    <w:rsid w:val="00167D35"/>
    <w:rsid w:val="001715ED"/>
    <w:rsid w:val="00180A57"/>
    <w:rsid w:val="00186546"/>
    <w:rsid w:val="00190EB9"/>
    <w:rsid w:val="001A3C11"/>
    <w:rsid w:val="001A4F3A"/>
    <w:rsid w:val="001B2E2C"/>
    <w:rsid w:val="001B334D"/>
    <w:rsid w:val="001B36B1"/>
    <w:rsid w:val="001C3705"/>
    <w:rsid w:val="001C6029"/>
    <w:rsid w:val="001C6F05"/>
    <w:rsid w:val="001D2765"/>
    <w:rsid w:val="001E341C"/>
    <w:rsid w:val="001E71B8"/>
    <w:rsid w:val="001E735C"/>
    <w:rsid w:val="001F12F6"/>
    <w:rsid w:val="001F30BC"/>
    <w:rsid w:val="001F462E"/>
    <w:rsid w:val="00203220"/>
    <w:rsid w:val="0021200E"/>
    <w:rsid w:val="002122B3"/>
    <w:rsid w:val="00212BC6"/>
    <w:rsid w:val="002250DF"/>
    <w:rsid w:val="0023221B"/>
    <w:rsid w:val="00237B3E"/>
    <w:rsid w:val="00242A8F"/>
    <w:rsid w:val="00242CEC"/>
    <w:rsid w:val="002436D2"/>
    <w:rsid w:val="00244944"/>
    <w:rsid w:val="002472C8"/>
    <w:rsid w:val="0025147F"/>
    <w:rsid w:val="00253231"/>
    <w:rsid w:val="00257BDB"/>
    <w:rsid w:val="002715E0"/>
    <w:rsid w:val="002716DD"/>
    <w:rsid w:val="00282619"/>
    <w:rsid w:val="00282FF0"/>
    <w:rsid w:val="00286A9A"/>
    <w:rsid w:val="00287AAE"/>
    <w:rsid w:val="002949F0"/>
    <w:rsid w:val="002A2133"/>
    <w:rsid w:val="002A4258"/>
    <w:rsid w:val="002B0A2E"/>
    <w:rsid w:val="002C2EB3"/>
    <w:rsid w:val="002D60DF"/>
    <w:rsid w:val="002F41D4"/>
    <w:rsid w:val="002F4BB4"/>
    <w:rsid w:val="00311458"/>
    <w:rsid w:val="00320D18"/>
    <w:rsid w:val="00321191"/>
    <w:rsid w:val="003315E3"/>
    <w:rsid w:val="00332F6A"/>
    <w:rsid w:val="0033334C"/>
    <w:rsid w:val="00381B9B"/>
    <w:rsid w:val="00384942"/>
    <w:rsid w:val="003915A6"/>
    <w:rsid w:val="00393447"/>
    <w:rsid w:val="00395425"/>
    <w:rsid w:val="003A1835"/>
    <w:rsid w:val="003A3008"/>
    <w:rsid w:val="003A69E8"/>
    <w:rsid w:val="003F750A"/>
    <w:rsid w:val="00405D38"/>
    <w:rsid w:val="00407BA1"/>
    <w:rsid w:val="0041438E"/>
    <w:rsid w:val="00422EBE"/>
    <w:rsid w:val="00434C39"/>
    <w:rsid w:val="00437ED6"/>
    <w:rsid w:val="00442CBC"/>
    <w:rsid w:val="004516EA"/>
    <w:rsid w:val="00477147"/>
    <w:rsid w:val="00481DA7"/>
    <w:rsid w:val="004977E5"/>
    <w:rsid w:val="004A14F5"/>
    <w:rsid w:val="004A1C24"/>
    <w:rsid w:val="004A1DAF"/>
    <w:rsid w:val="004B07FA"/>
    <w:rsid w:val="004B0BA6"/>
    <w:rsid w:val="004B0C72"/>
    <w:rsid w:val="004B24A2"/>
    <w:rsid w:val="004B6007"/>
    <w:rsid w:val="004E1933"/>
    <w:rsid w:val="004F2914"/>
    <w:rsid w:val="005074D1"/>
    <w:rsid w:val="00511C99"/>
    <w:rsid w:val="00531D86"/>
    <w:rsid w:val="00541B67"/>
    <w:rsid w:val="005458F0"/>
    <w:rsid w:val="005467C9"/>
    <w:rsid w:val="0055508C"/>
    <w:rsid w:val="0055786B"/>
    <w:rsid w:val="0057556C"/>
    <w:rsid w:val="00583F71"/>
    <w:rsid w:val="00596216"/>
    <w:rsid w:val="00597566"/>
    <w:rsid w:val="005D0D0C"/>
    <w:rsid w:val="005D39B8"/>
    <w:rsid w:val="005D3D0C"/>
    <w:rsid w:val="005E1668"/>
    <w:rsid w:val="005E17FC"/>
    <w:rsid w:val="006043D4"/>
    <w:rsid w:val="00605981"/>
    <w:rsid w:val="0061086A"/>
    <w:rsid w:val="006130DE"/>
    <w:rsid w:val="00620973"/>
    <w:rsid w:val="00633EC6"/>
    <w:rsid w:val="00637DFA"/>
    <w:rsid w:val="00645EF2"/>
    <w:rsid w:val="00651C6C"/>
    <w:rsid w:val="00652EE2"/>
    <w:rsid w:val="00670B9A"/>
    <w:rsid w:val="00670CC8"/>
    <w:rsid w:val="00673A2B"/>
    <w:rsid w:val="00673C73"/>
    <w:rsid w:val="0067541D"/>
    <w:rsid w:val="00680EF5"/>
    <w:rsid w:val="0068166F"/>
    <w:rsid w:val="00682AA3"/>
    <w:rsid w:val="006879F1"/>
    <w:rsid w:val="00690C4B"/>
    <w:rsid w:val="006A13A8"/>
    <w:rsid w:val="006A15DC"/>
    <w:rsid w:val="006B7171"/>
    <w:rsid w:val="006B7C81"/>
    <w:rsid w:val="006C0FE6"/>
    <w:rsid w:val="006C1AFA"/>
    <w:rsid w:val="006C5E5F"/>
    <w:rsid w:val="006D608F"/>
    <w:rsid w:val="006E252F"/>
    <w:rsid w:val="006E72E2"/>
    <w:rsid w:val="006F69E9"/>
    <w:rsid w:val="007007DD"/>
    <w:rsid w:val="00717E2C"/>
    <w:rsid w:val="0072012A"/>
    <w:rsid w:val="00721599"/>
    <w:rsid w:val="00734000"/>
    <w:rsid w:val="00744F65"/>
    <w:rsid w:val="007459AE"/>
    <w:rsid w:val="00766DA9"/>
    <w:rsid w:val="00776F4C"/>
    <w:rsid w:val="00781C63"/>
    <w:rsid w:val="0078268A"/>
    <w:rsid w:val="0079090C"/>
    <w:rsid w:val="00796465"/>
    <w:rsid w:val="007B6866"/>
    <w:rsid w:val="007C4902"/>
    <w:rsid w:val="007D15CF"/>
    <w:rsid w:val="007D38D0"/>
    <w:rsid w:val="007F087C"/>
    <w:rsid w:val="007F092E"/>
    <w:rsid w:val="008050E7"/>
    <w:rsid w:val="00812DD4"/>
    <w:rsid w:val="00816325"/>
    <w:rsid w:val="008173C6"/>
    <w:rsid w:val="008202A3"/>
    <w:rsid w:val="00823F06"/>
    <w:rsid w:val="008262A7"/>
    <w:rsid w:val="00853697"/>
    <w:rsid w:val="00862362"/>
    <w:rsid w:val="00863831"/>
    <w:rsid w:val="00866A75"/>
    <w:rsid w:val="00881AAE"/>
    <w:rsid w:val="00884647"/>
    <w:rsid w:val="00884710"/>
    <w:rsid w:val="00897179"/>
    <w:rsid w:val="008B0FB5"/>
    <w:rsid w:val="008B428B"/>
    <w:rsid w:val="008B4C13"/>
    <w:rsid w:val="008B6B07"/>
    <w:rsid w:val="008B74C7"/>
    <w:rsid w:val="008C1409"/>
    <w:rsid w:val="008C4912"/>
    <w:rsid w:val="008D0F33"/>
    <w:rsid w:val="008E0FD7"/>
    <w:rsid w:val="008F07AC"/>
    <w:rsid w:val="008F5B87"/>
    <w:rsid w:val="008F7409"/>
    <w:rsid w:val="008F7AE8"/>
    <w:rsid w:val="009007B4"/>
    <w:rsid w:val="00901793"/>
    <w:rsid w:val="00902AAA"/>
    <w:rsid w:val="0091399A"/>
    <w:rsid w:val="00917E9F"/>
    <w:rsid w:val="00933291"/>
    <w:rsid w:val="00936E70"/>
    <w:rsid w:val="00953593"/>
    <w:rsid w:val="0096059F"/>
    <w:rsid w:val="00963A05"/>
    <w:rsid w:val="009735B5"/>
    <w:rsid w:val="00975C0D"/>
    <w:rsid w:val="00976C91"/>
    <w:rsid w:val="0099007F"/>
    <w:rsid w:val="00995294"/>
    <w:rsid w:val="0099752A"/>
    <w:rsid w:val="009A25B9"/>
    <w:rsid w:val="009A320E"/>
    <w:rsid w:val="009B558F"/>
    <w:rsid w:val="009C61D5"/>
    <w:rsid w:val="009D3DEF"/>
    <w:rsid w:val="009E47E1"/>
    <w:rsid w:val="009E4CCD"/>
    <w:rsid w:val="009E70D5"/>
    <w:rsid w:val="009F0C41"/>
    <w:rsid w:val="00A0143A"/>
    <w:rsid w:val="00A10686"/>
    <w:rsid w:val="00A13483"/>
    <w:rsid w:val="00A17F0F"/>
    <w:rsid w:val="00A379D5"/>
    <w:rsid w:val="00A440C1"/>
    <w:rsid w:val="00A47647"/>
    <w:rsid w:val="00A5066B"/>
    <w:rsid w:val="00A54B3B"/>
    <w:rsid w:val="00A56C81"/>
    <w:rsid w:val="00A645B9"/>
    <w:rsid w:val="00A64E18"/>
    <w:rsid w:val="00A864F9"/>
    <w:rsid w:val="00A94387"/>
    <w:rsid w:val="00A946FD"/>
    <w:rsid w:val="00A94DAA"/>
    <w:rsid w:val="00A97EF1"/>
    <w:rsid w:val="00AA321D"/>
    <w:rsid w:val="00AA46AA"/>
    <w:rsid w:val="00AB0116"/>
    <w:rsid w:val="00AC7855"/>
    <w:rsid w:val="00AD04D3"/>
    <w:rsid w:val="00AE1621"/>
    <w:rsid w:val="00AE16D6"/>
    <w:rsid w:val="00AE27DE"/>
    <w:rsid w:val="00AF14D8"/>
    <w:rsid w:val="00AF1DE3"/>
    <w:rsid w:val="00B00EBD"/>
    <w:rsid w:val="00B02257"/>
    <w:rsid w:val="00B12551"/>
    <w:rsid w:val="00B12BFD"/>
    <w:rsid w:val="00B21B25"/>
    <w:rsid w:val="00B24F5C"/>
    <w:rsid w:val="00B25A9E"/>
    <w:rsid w:val="00B276D5"/>
    <w:rsid w:val="00B46FEB"/>
    <w:rsid w:val="00B62056"/>
    <w:rsid w:val="00B63FFC"/>
    <w:rsid w:val="00B64C9C"/>
    <w:rsid w:val="00B74AE9"/>
    <w:rsid w:val="00B82BBE"/>
    <w:rsid w:val="00B87CED"/>
    <w:rsid w:val="00B9256F"/>
    <w:rsid w:val="00B9730B"/>
    <w:rsid w:val="00BA045B"/>
    <w:rsid w:val="00BA2822"/>
    <w:rsid w:val="00BA64C3"/>
    <w:rsid w:val="00BA6E0D"/>
    <w:rsid w:val="00BB7077"/>
    <w:rsid w:val="00C0364B"/>
    <w:rsid w:val="00C0691F"/>
    <w:rsid w:val="00C07979"/>
    <w:rsid w:val="00C21C67"/>
    <w:rsid w:val="00C2371C"/>
    <w:rsid w:val="00C23AB8"/>
    <w:rsid w:val="00C245AB"/>
    <w:rsid w:val="00C2531B"/>
    <w:rsid w:val="00C41FE9"/>
    <w:rsid w:val="00C422DA"/>
    <w:rsid w:val="00C43DE1"/>
    <w:rsid w:val="00C54F58"/>
    <w:rsid w:val="00C55D73"/>
    <w:rsid w:val="00C575A5"/>
    <w:rsid w:val="00C62C0F"/>
    <w:rsid w:val="00C74905"/>
    <w:rsid w:val="00C81335"/>
    <w:rsid w:val="00C9258A"/>
    <w:rsid w:val="00C97020"/>
    <w:rsid w:val="00CA0675"/>
    <w:rsid w:val="00CC642D"/>
    <w:rsid w:val="00CC6D07"/>
    <w:rsid w:val="00CD1657"/>
    <w:rsid w:val="00CE1EB2"/>
    <w:rsid w:val="00CF7A32"/>
    <w:rsid w:val="00D01B67"/>
    <w:rsid w:val="00D15FA8"/>
    <w:rsid w:val="00D306F6"/>
    <w:rsid w:val="00D426AB"/>
    <w:rsid w:val="00D42B16"/>
    <w:rsid w:val="00D50EA7"/>
    <w:rsid w:val="00D5265A"/>
    <w:rsid w:val="00D62A51"/>
    <w:rsid w:val="00D63991"/>
    <w:rsid w:val="00D82F67"/>
    <w:rsid w:val="00D92919"/>
    <w:rsid w:val="00D93D93"/>
    <w:rsid w:val="00D93FBF"/>
    <w:rsid w:val="00D9455B"/>
    <w:rsid w:val="00DA2570"/>
    <w:rsid w:val="00DB1253"/>
    <w:rsid w:val="00DB5BC6"/>
    <w:rsid w:val="00DC315B"/>
    <w:rsid w:val="00E11976"/>
    <w:rsid w:val="00E20187"/>
    <w:rsid w:val="00E22C11"/>
    <w:rsid w:val="00E248D6"/>
    <w:rsid w:val="00E35F92"/>
    <w:rsid w:val="00E4233C"/>
    <w:rsid w:val="00E53956"/>
    <w:rsid w:val="00E570EA"/>
    <w:rsid w:val="00E62A6F"/>
    <w:rsid w:val="00E65261"/>
    <w:rsid w:val="00E77984"/>
    <w:rsid w:val="00E80CD6"/>
    <w:rsid w:val="00E8261F"/>
    <w:rsid w:val="00E8355D"/>
    <w:rsid w:val="00E94B55"/>
    <w:rsid w:val="00E950D5"/>
    <w:rsid w:val="00E96359"/>
    <w:rsid w:val="00EA5F62"/>
    <w:rsid w:val="00EA682A"/>
    <w:rsid w:val="00EB17C1"/>
    <w:rsid w:val="00EC67A6"/>
    <w:rsid w:val="00EE5B70"/>
    <w:rsid w:val="00F022F8"/>
    <w:rsid w:val="00F05A18"/>
    <w:rsid w:val="00F06B49"/>
    <w:rsid w:val="00F16089"/>
    <w:rsid w:val="00F17CCE"/>
    <w:rsid w:val="00F21D3C"/>
    <w:rsid w:val="00F24D6D"/>
    <w:rsid w:val="00F25A0B"/>
    <w:rsid w:val="00F3537B"/>
    <w:rsid w:val="00F405E4"/>
    <w:rsid w:val="00F41CD7"/>
    <w:rsid w:val="00F421D5"/>
    <w:rsid w:val="00F622FE"/>
    <w:rsid w:val="00F631C1"/>
    <w:rsid w:val="00F71A26"/>
    <w:rsid w:val="00F73724"/>
    <w:rsid w:val="00F76845"/>
    <w:rsid w:val="00FA12A6"/>
    <w:rsid w:val="00FA1654"/>
    <w:rsid w:val="00FA2FE7"/>
    <w:rsid w:val="00FB0A74"/>
    <w:rsid w:val="00FB2B58"/>
    <w:rsid w:val="00FB4194"/>
    <w:rsid w:val="00FB5DF7"/>
    <w:rsid w:val="00FC434C"/>
    <w:rsid w:val="00FC6387"/>
    <w:rsid w:val="00FC763F"/>
    <w:rsid w:val="00FD65CE"/>
    <w:rsid w:val="00FE3F10"/>
    <w:rsid w:val="00FF45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6C6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1" w:unhideWhenUsed="1" w:qFormat="1"/>
    <w:lsdException w:name="heading 5" w:semiHidden="1" w:uiPriority="0" w:unhideWhenUsed="1" w:qFormat="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iPriority="18" w:unhideWhenUsed="1"/>
    <w:lsdException w:name="List Number 5" w:semiHidden="1" w:uiPriority="18" w:unhideWhenUsed="1"/>
    <w:lsdException w:name="Title" w:uiPriority="19" w:qFormat="1"/>
    <w:lsdException w:name="Closing" w:semiHidden="1" w:unhideWhenUsed="1"/>
    <w:lsdException w:name="Signature" w:semiHidden="1" w:uiPriority="9" w:unhideWhenUsed="1" w:qFormat="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1"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3A2B"/>
    <w:pPr>
      <w:spacing w:before="160" w:after="160" w:line="288" w:lineRule="auto"/>
    </w:pPr>
    <w:rPr>
      <w:rFonts w:asciiTheme="minorHAnsi" w:hAnsiTheme="minorHAnsi"/>
      <w:color w:val="000000" w:themeColor="text1"/>
      <w:kern w:val="20"/>
      <w:sz w:val="22"/>
      <w:lang w:val="en-US" w:eastAsia="ja-JP"/>
    </w:rPr>
  </w:style>
  <w:style w:type="paragraph" w:styleId="Heading1">
    <w:name w:val="heading 1"/>
    <w:basedOn w:val="Normal"/>
    <w:next w:val="Normal"/>
    <w:link w:val="Heading1Char"/>
    <w:uiPriority w:val="9"/>
    <w:qFormat/>
    <w:rsid w:val="0079090C"/>
    <w:pPr>
      <w:pageBreakBefore/>
      <w:spacing w:before="240" w:after="960" w:line="240" w:lineRule="auto"/>
      <w:outlineLvl w:val="0"/>
    </w:pPr>
    <w:rPr>
      <w:rFonts w:asciiTheme="majorHAnsi" w:hAnsiTheme="majorHAnsi"/>
      <w:b/>
      <w:caps/>
      <w:color w:val="5C87B1" w:themeColor="accent1"/>
      <w:sz w:val="40"/>
    </w:rPr>
  </w:style>
  <w:style w:type="paragraph" w:styleId="Heading2">
    <w:name w:val="heading 2"/>
    <w:basedOn w:val="Normal"/>
    <w:next w:val="Normal"/>
    <w:link w:val="Heading2Char"/>
    <w:uiPriority w:val="1"/>
    <w:qFormat/>
    <w:rsid w:val="0079090C"/>
    <w:pPr>
      <w:spacing w:before="480" w:after="240"/>
      <w:outlineLvl w:val="1"/>
    </w:pPr>
    <w:rPr>
      <w:rFonts w:asciiTheme="majorHAnsi" w:hAnsiTheme="majorHAnsi"/>
      <w:b/>
      <w:caps/>
      <w:color w:val="5C87B1" w:themeColor="accent1"/>
      <w:sz w:val="30"/>
      <w:szCs w:val="32"/>
    </w:rPr>
  </w:style>
  <w:style w:type="paragraph" w:styleId="Heading3">
    <w:name w:val="heading 3"/>
    <w:basedOn w:val="Normal"/>
    <w:next w:val="Normal"/>
    <w:link w:val="Heading3Char"/>
    <w:uiPriority w:val="1"/>
    <w:qFormat/>
    <w:rsid w:val="0079090C"/>
    <w:pPr>
      <w:keepNext/>
      <w:keepLines/>
      <w:spacing w:before="240" w:after="0"/>
      <w:outlineLvl w:val="2"/>
    </w:pPr>
    <w:rPr>
      <w:rFonts w:asciiTheme="majorHAnsi" w:eastAsia="Times New Roman" w:hAnsiTheme="majorHAnsi"/>
      <w:bCs/>
      <w:caps/>
      <w:color w:val="5C87B1" w:themeColor="accent1"/>
      <w:sz w:val="24"/>
    </w:rPr>
  </w:style>
  <w:style w:type="paragraph" w:styleId="Heading4">
    <w:name w:val="heading 4"/>
    <w:basedOn w:val="Normal"/>
    <w:next w:val="Normal"/>
    <w:link w:val="Heading4Char"/>
    <w:uiPriority w:val="1"/>
    <w:qFormat/>
    <w:rsid w:val="0079090C"/>
    <w:pPr>
      <w:keepNext/>
      <w:keepLines/>
      <w:spacing w:before="200" w:after="0"/>
      <w:outlineLvl w:val="3"/>
    </w:pPr>
    <w:rPr>
      <w:rFonts w:asciiTheme="majorHAnsi" w:eastAsia="Times New Roman" w:hAnsiTheme="majorHAnsi"/>
      <w:b/>
      <w:bCs/>
      <w:iCs/>
      <w:color w:val="5C87B1" w:themeColor="accent1"/>
    </w:rPr>
  </w:style>
  <w:style w:type="paragraph" w:styleId="Heading5">
    <w:name w:val="heading 5"/>
    <w:basedOn w:val="Normal"/>
    <w:next w:val="Normal"/>
    <w:link w:val="Heading5Char"/>
    <w:uiPriority w:val="1"/>
    <w:qFormat/>
    <w:rsid w:val="00A17F0F"/>
    <w:pPr>
      <w:keepNext/>
      <w:keepLines/>
      <w:spacing w:before="200" w:after="0"/>
      <w:outlineLvl w:val="4"/>
    </w:pPr>
    <w:rPr>
      <w:rFonts w:asciiTheme="majorHAnsi" w:eastAsia="Times New Roman" w:hAnsiTheme="majorHAnsi"/>
      <w:b/>
      <w:color w:val="7F7F7F" w:themeColor="text1" w:themeTint="80"/>
    </w:rPr>
  </w:style>
  <w:style w:type="paragraph" w:styleId="Heading6">
    <w:name w:val="heading 6"/>
    <w:basedOn w:val="Normal"/>
    <w:next w:val="Normal"/>
    <w:link w:val="Heading6Char"/>
    <w:uiPriority w:val="18"/>
    <w:semiHidden/>
    <w:pPr>
      <w:keepNext/>
      <w:keepLines/>
      <w:spacing w:before="200" w:after="0"/>
      <w:outlineLvl w:val="5"/>
    </w:pPr>
    <w:rPr>
      <w:rFonts w:eastAsia="Times New Roman"/>
      <w:i/>
      <w:iCs/>
      <w:color w:val="394B5A"/>
    </w:rPr>
  </w:style>
  <w:style w:type="paragraph" w:styleId="Heading7">
    <w:name w:val="heading 7"/>
    <w:basedOn w:val="Normal"/>
    <w:next w:val="Normal"/>
    <w:link w:val="Heading7Char"/>
    <w:uiPriority w:val="18"/>
    <w:semiHidden/>
    <w:qFormat/>
    <w:pPr>
      <w:keepNext/>
      <w:keepLines/>
      <w:spacing w:before="200" w:after="0"/>
      <w:outlineLvl w:val="6"/>
    </w:pPr>
    <w:rPr>
      <w:rFonts w:eastAsia="Times New Roman"/>
      <w:i/>
      <w:iCs/>
      <w:color w:val="404040"/>
    </w:rPr>
  </w:style>
  <w:style w:type="paragraph" w:styleId="Heading8">
    <w:name w:val="heading 8"/>
    <w:basedOn w:val="Normal"/>
    <w:next w:val="Normal"/>
    <w:link w:val="Heading8Char"/>
    <w:uiPriority w:val="18"/>
    <w:semiHidden/>
    <w:unhideWhenUsed/>
    <w:qFormat/>
    <w:pPr>
      <w:keepNext/>
      <w:keepLines/>
      <w:spacing w:before="200" w:after="0"/>
      <w:outlineLvl w:val="7"/>
    </w:pPr>
    <w:rPr>
      <w:rFonts w:eastAsia="Times New Roman"/>
      <w:color w:val="404040"/>
    </w:rPr>
  </w:style>
  <w:style w:type="paragraph" w:styleId="Heading9">
    <w:name w:val="heading 9"/>
    <w:basedOn w:val="Normal"/>
    <w:next w:val="Normal"/>
    <w:link w:val="Heading9Char"/>
    <w:uiPriority w:val="18"/>
    <w:semiHidden/>
    <w:unhideWhenUsed/>
    <w:qFormat/>
    <w:pPr>
      <w:keepNext/>
      <w:keepLines/>
      <w:spacing w:before="200" w:after="0"/>
      <w:outlineLvl w:val="8"/>
    </w:pPr>
    <w:rPr>
      <w:rFonts w:eastAsia="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995294"/>
    <w:pPr>
      <w:pBdr>
        <w:top w:val="single" w:sz="4" w:space="6" w:color="B1C0CD"/>
        <w:left w:val="single" w:sz="2" w:space="4" w:color="FFFFFF"/>
      </w:pBdr>
      <w:spacing w:after="0" w:line="240" w:lineRule="auto"/>
      <w:ind w:left="-360" w:right="-360"/>
    </w:pPr>
    <w:rPr>
      <w:sz w:val="16"/>
    </w:rPr>
  </w:style>
  <w:style w:type="character" w:customStyle="1" w:styleId="FooterChar">
    <w:name w:val="Footer Char"/>
    <w:link w:val="Footer"/>
    <w:uiPriority w:val="99"/>
    <w:rsid w:val="00995294"/>
    <w:rPr>
      <w:rFonts w:ascii="Calibri" w:hAnsi="Calibri"/>
      <w:color w:val="000000" w:themeColor="text1"/>
      <w:kern w:val="20"/>
      <w:sz w:val="16"/>
      <w:lang w:val="en-US" w:eastAsia="ja-JP"/>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link w:val="NoSpacingChar"/>
    <w:qFormat/>
    <w:rsid w:val="00B02257"/>
    <w:pPr>
      <w:spacing w:before="40" w:after="40"/>
    </w:pPr>
    <w:rPr>
      <w:color w:val="auto"/>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rPr>
  </w:style>
  <w:style w:type="character" w:customStyle="1" w:styleId="BalloonTextChar">
    <w:name w:val="Balloon Text Char"/>
    <w:link w:val="BalloonText"/>
    <w:uiPriority w:val="99"/>
    <w:semiHidden/>
    <w:rPr>
      <w:rFonts w:ascii="Tahoma" w:hAnsi="Tahoma" w:cs="Tahoma"/>
      <w:sz w:val="16"/>
    </w:rPr>
  </w:style>
  <w:style w:type="character" w:customStyle="1" w:styleId="Heading1Char">
    <w:name w:val="Heading 1 Char"/>
    <w:link w:val="Heading1"/>
    <w:uiPriority w:val="9"/>
    <w:rsid w:val="0079090C"/>
    <w:rPr>
      <w:rFonts w:asciiTheme="majorHAnsi" w:hAnsiTheme="majorHAnsi"/>
      <w:b/>
      <w:caps/>
      <w:color w:val="5C87B1" w:themeColor="accent1"/>
      <w:kern w:val="20"/>
      <w:sz w:val="40"/>
      <w:lang w:val="en-US" w:eastAsia="ja-JP"/>
    </w:rPr>
  </w:style>
  <w:style w:type="character" w:customStyle="1" w:styleId="Heading2Char">
    <w:name w:val="Heading 2 Char"/>
    <w:link w:val="Heading2"/>
    <w:uiPriority w:val="1"/>
    <w:rsid w:val="0079090C"/>
    <w:rPr>
      <w:rFonts w:asciiTheme="majorHAnsi" w:hAnsiTheme="majorHAnsi"/>
      <w:b/>
      <w:caps/>
      <w:color w:val="5C87B1" w:themeColor="accent1"/>
      <w:kern w:val="20"/>
      <w:sz w:val="30"/>
      <w:szCs w:val="32"/>
      <w:lang w:val="en-US" w:eastAsia="ja-JP"/>
    </w:rPr>
  </w:style>
  <w:style w:type="character" w:styleId="PlaceholderText">
    <w:name w:val="Placeholder Text"/>
    <w:uiPriority w:val="99"/>
    <w:semiHidden/>
    <w:rsid w:val="00673A2B"/>
    <w:rPr>
      <w:color w:val="808080"/>
      <w:bdr w:val="none" w:sz="0" w:space="0" w:color="auto"/>
      <w:shd w:val="clear" w:color="auto" w:fill="FFFFFF" w:themeFill="background1"/>
    </w:rPr>
  </w:style>
  <w:style w:type="paragraph" w:styleId="Quote">
    <w:name w:val="Quote"/>
    <w:basedOn w:val="Normal"/>
    <w:next w:val="Normal"/>
    <w:link w:val="QuoteChar"/>
    <w:uiPriority w:val="9"/>
    <w:qFormat/>
    <w:rsid w:val="0079090C"/>
    <w:pPr>
      <w:spacing w:before="240" w:after="240"/>
      <w:ind w:left="720" w:right="720"/>
    </w:pPr>
    <w:rPr>
      <w:iCs/>
      <w:color w:val="5C87B1" w:themeColor="accent1"/>
      <w:sz w:val="28"/>
    </w:rPr>
  </w:style>
  <w:style w:type="character" w:customStyle="1" w:styleId="QuoteChar">
    <w:name w:val="Quote Char"/>
    <w:link w:val="Quote"/>
    <w:uiPriority w:val="9"/>
    <w:rsid w:val="0079090C"/>
    <w:rPr>
      <w:rFonts w:asciiTheme="minorHAnsi" w:hAnsiTheme="minorHAnsi"/>
      <w:iCs/>
      <w:color w:val="5C87B1" w:themeColor="accent1"/>
      <w:kern w:val="20"/>
      <w:sz w:val="28"/>
      <w:lang w:val="en-US" w:eastAsia="ja-JP"/>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7E97AD" w:frame="1"/>
        <w:left w:val="single" w:sz="2" w:space="10" w:color="7E97AD" w:frame="1"/>
        <w:bottom w:val="single" w:sz="2" w:space="10" w:color="7E97AD" w:frame="1"/>
        <w:right w:val="single" w:sz="2" w:space="10" w:color="7E97AD" w:frame="1"/>
      </w:pBdr>
      <w:ind w:left="1152" w:right="1152"/>
    </w:pPr>
    <w:rPr>
      <w:i/>
      <w:iCs/>
      <w:color w:val="7E97AD"/>
    </w:rPr>
  </w:style>
  <w:style w:type="paragraph" w:styleId="BodyText">
    <w:name w:val="Body Text"/>
    <w:basedOn w:val="Normal"/>
    <w:link w:val="BodyTextChar"/>
    <w:uiPriority w:val="1"/>
    <w:unhideWhenUsed/>
    <w:qFormat/>
    <w:pPr>
      <w:spacing w:after="120"/>
    </w:pPr>
  </w:style>
  <w:style w:type="character" w:customStyle="1" w:styleId="BodyTextChar">
    <w:name w:val="Body Text Char"/>
    <w:basedOn w:val="DefaultParagraphFont"/>
    <w:link w:val="BodyText"/>
    <w:uiPriority w:val="1"/>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 w:val="16"/>
    </w:rPr>
  </w:style>
  <w:style w:type="character" w:customStyle="1" w:styleId="BodyText3Char">
    <w:name w:val="Body Text 3 Char"/>
    <w:link w:val="BodyText3"/>
    <w:uiPriority w:val="99"/>
    <w:semiHidden/>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link w:val="BodyTextIndent3"/>
    <w:uiPriority w:val="99"/>
    <w:semiHidden/>
    <w:rPr>
      <w:sz w:val="16"/>
    </w:rPr>
  </w:style>
  <w:style w:type="character" w:styleId="BookTitle">
    <w:name w:val="Book Title"/>
    <w:uiPriority w:val="33"/>
    <w:semiHidden/>
    <w:unhideWhenUsed/>
    <w:rPr>
      <w:b/>
      <w:bCs/>
      <w:smallCaps/>
      <w:spacing w:val="5"/>
    </w:rPr>
  </w:style>
  <w:style w:type="paragraph" w:styleId="Caption">
    <w:name w:val="caption"/>
    <w:basedOn w:val="Normal"/>
    <w:next w:val="Normal"/>
    <w:uiPriority w:val="35"/>
    <w:semiHidden/>
    <w:unhideWhenUsed/>
    <w:qFormat/>
    <w:pPr>
      <w:spacing w:line="240" w:lineRule="auto"/>
    </w:pPr>
    <w:rPr>
      <w:b/>
      <w:bCs/>
      <w:color w:val="7E97AD"/>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urfulGrid">
    <w:name w:val="Colorful Grid"/>
    <w:basedOn w:val="TableNormal"/>
    <w:uiPriority w:val="7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urfulGridAccent1">
    <w:name w:val="Colorful Grid Accent 1"/>
    <w:basedOn w:val="TableNormal"/>
    <w:uiPriority w:val="73"/>
    <w:rPr>
      <w:color w:val="000000"/>
    </w:rPr>
    <w:tblPr>
      <w:tblStyleRowBandSize w:val="1"/>
      <w:tblStyleColBandSize w:val="1"/>
      <w:tblBorders>
        <w:insideH w:val="single" w:sz="4" w:space="0" w:color="FFFFFF"/>
      </w:tblBorders>
    </w:tblPr>
    <w:tcPr>
      <w:shd w:val="clear" w:color="auto" w:fill="E5EAEE"/>
    </w:tcPr>
    <w:tblStylePr w:type="firstRow">
      <w:rPr>
        <w:b/>
        <w:bCs/>
      </w:rPr>
      <w:tblPr/>
      <w:tcPr>
        <w:shd w:val="clear" w:color="auto" w:fill="CBD5DE"/>
      </w:tcPr>
    </w:tblStylePr>
    <w:tblStylePr w:type="lastRow">
      <w:rPr>
        <w:b/>
        <w:bCs/>
        <w:color w:val="000000"/>
      </w:rPr>
      <w:tblPr/>
      <w:tcPr>
        <w:shd w:val="clear" w:color="auto" w:fill="CBD5DE"/>
      </w:tcPr>
    </w:tblStylePr>
    <w:tblStylePr w:type="firstCol">
      <w:rPr>
        <w:color w:val="FFFFFF"/>
      </w:rPr>
      <w:tblPr/>
      <w:tcPr>
        <w:shd w:val="clear" w:color="auto" w:fill="577188"/>
      </w:tcPr>
    </w:tblStylePr>
    <w:tblStylePr w:type="lastCol">
      <w:rPr>
        <w:color w:val="FFFFFF"/>
      </w:rPr>
      <w:tblPr/>
      <w:tcPr>
        <w:shd w:val="clear" w:color="auto" w:fill="577188"/>
      </w:tcPr>
    </w:tblStylePr>
    <w:tblStylePr w:type="band1Vert">
      <w:tblPr/>
      <w:tcPr>
        <w:shd w:val="clear" w:color="auto" w:fill="BECBD6"/>
      </w:tcPr>
    </w:tblStylePr>
    <w:tblStylePr w:type="band1Horz">
      <w:tblPr/>
      <w:tcPr>
        <w:shd w:val="clear" w:color="auto" w:fill="BECBD6"/>
      </w:tcPr>
    </w:tblStylePr>
  </w:style>
  <w:style w:type="table" w:styleId="ColourfulGridAccent2">
    <w:name w:val="Colorful Grid Accent 2"/>
    <w:basedOn w:val="TableNormal"/>
    <w:uiPriority w:val="73"/>
    <w:rPr>
      <w:color w:val="000000"/>
    </w:rPr>
    <w:tblPr>
      <w:tblStyleRowBandSize w:val="1"/>
      <w:tblStyleColBandSize w:val="1"/>
      <w:tblBorders>
        <w:insideH w:val="single" w:sz="4" w:space="0" w:color="FFFFFF"/>
      </w:tblBorders>
    </w:tblPr>
    <w:tcPr>
      <w:shd w:val="clear" w:color="auto" w:fill="F4E8DF"/>
    </w:tcPr>
    <w:tblStylePr w:type="firstRow">
      <w:rPr>
        <w:b/>
        <w:bCs/>
      </w:rPr>
      <w:tblPr/>
      <w:tcPr>
        <w:shd w:val="clear" w:color="auto" w:fill="EAD1BF"/>
      </w:tcPr>
    </w:tblStylePr>
    <w:tblStylePr w:type="lastRow">
      <w:rPr>
        <w:b/>
        <w:bCs/>
        <w:color w:val="000000"/>
      </w:rPr>
      <w:tblPr/>
      <w:tcPr>
        <w:shd w:val="clear" w:color="auto" w:fill="EAD1BF"/>
      </w:tcPr>
    </w:tblStylePr>
    <w:tblStylePr w:type="firstCol">
      <w:rPr>
        <w:color w:val="FFFFFF"/>
      </w:rPr>
      <w:tblPr/>
      <w:tcPr>
        <w:shd w:val="clear" w:color="auto" w:fill="AA6736"/>
      </w:tcPr>
    </w:tblStylePr>
    <w:tblStylePr w:type="lastCol">
      <w:rPr>
        <w:color w:val="FFFFFF"/>
      </w:rPr>
      <w:tblPr/>
      <w:tcPr>
        <w:shd w:val="clear" w:color="auto" w:fill="AA6736"/>
      </w:tcPr>
    </w:tblStylePr>
    <w:tblStylePr w:type="band1Vert">
      <w:tblPr/>
      <w:tcPr>
        <w:shd w:val="clear" w:color="auto" w:fill="E5C6AF"/>
      </w:tcPr>
    </w:tblStylePr>
    <w:tblStylePr w:type="band1Horz">
      <w:tblPr/>
      <w:tcPr>
        <w:shd w:val="clear" w:color="auto" w:fill="E5C6AF"/>
      </w:tcPr>
    </w:tblStylePr>
  </w:style>
  <w:style w:type="table" w:styleId="ColourfulGridAccent3">
    <w:name w:val="Colorful Grid Accent 3"/>
    <w:basedOn w:val="TableNormal"/>
    <w:uiPriority w:val="73"/>
    <w:rPr>
      <w:color w:val="000000"/>
    </w:rPr>
    <w:tblPr>
      <w:tblStyleRowBandSize w:val="1"/>
      <w:tblStyleColBandSize w:val="1"/>
      <w:tblBorders>
        <w:insideH w:val="single" w:sz="4" w:space="0" w:color="FFFFFF"/>
      </w:tblBorders>
    </w:tblPr>
    <w:tcPr>
      <w:shd w:val="clear" w:color="auto" w:fill="E5E0DE"/>
    </w:tcPr>
    <w:tblStylePr w:type="firstRow">
      <w:rPr>
        <w:b/>
        <w:bCs/>
      </w:rPr>
      <w:tblPr/>
      <w:tcPr>
        <w:shd w:val="clear" w:color="auto" w:fill="CBC2BD"/>
      </w:tcPr>
    </w:tblStylePr>
    <w:tblStylePr w:type="lastRow">
      <w:rPr>
        <w:b/>
        <w:bCs/>
        <w:color w:val="000000"/>
      </w:rPr>
      <w:tblPr/>
      <w:tcPr>
        <w:shd w:val="clear" w:color="auto" w:fill="CBC2BD"/>
      </w:tcPr>
    </w:tblStylePr>
    <w:tblStylePr w:type="firstCol">
      <w:rPr>
        <w:color w:val="FFFFFF"/>
      </w:rPr>
      <w:tblPr/>
      <w:tcPr>
        <w:shd w:val="clear" w:color="auto" w:fill="5B4F47"/>
      </w:tcPr>
    </w:tblStylePr>
    <w:tblStylePr w:type="lastCol">
      <w:rPr>
        <w:color w:val="FFFFFF"/>
      </w:rPr>
      <w:tblPr/>
      <w:tcPr>
        <w:shd w:val="clear" w:color="auto" w:fill="5B4F47"/>
      </w:tcPr>
    </w:tblStylePr>
    <w:tblStylePr w:type="band1Vert">
      <w:tblPr/>
      <w:tcPr>
        <w:shd w:val="clear" w:color="auto" w:fill="BEB4AD"/>
      </w:tcPr>
    </w:tblStylePr>
    <w:tblStylePr w:type="band1Horz">
      <w:tblPr/>
      <w:tcPr>
        <w:shd w:val="clear" w:color="auto" w:fill="BEB4AD"/>
      </w:tcPr>
    </w:tblStylePr>
  </w:style>
  <w:style w:type="table" w:styleId="ColourfulGridAccent4">
    <w:name w:val="Colorful Grid Accent 4"/>
    <w:basedOn w:val="TableNormal"/>
    <w:uiPriority w:val="73"/>
    <w:rPr>
      <w:color w:val="000000"/>
    </w:rPr>
    <w:tblPr>
      <w:tblStyleRowBandSize w:val="1"/>
      <w:tblStyleColBandSize w:val="1"/>
      <w:tblBorders>
        <w:insideH w:val="single" w:sz="4" w:space="0" w:color="FFFFFF"/>
      </w:tblBorders>
    </w:tblPr>
    <w:tcPr>
      <w:shd w:val="clear" w:color="auto" w:fill="F0E9E1"/>
    </w:tcPr>
    <w:tblStylePr w:type="firstRow">
      <w:rPr>
        <w:b/>
        <w:bCs/>
      </w:rPr>
      <w:tblPr/>
      <w:tcPr>
        <w:shd w:val="clear" w:color="auto" w:fill="E1D3C4"/>
      </w:tcPr>
    </w:tblStylePr>
    <w:tblStylePr w:type="lastRow">
      <w:rPr>
        <w:b/>
        <w:bCs/>
        <w:color w:val="000000"/>
      </w:rPr>
      <w:tblPr/>
      <w:tcPr>
        <w:shd w:val="clear" w:color="auto" w:fill="E1D3C4"/>
      </w:tcPr>
    </w:tblStylePr>
    <w:tblStylePr w:type="firstCol">
      <w:rPr>
        <w:color w:val="FFFFFF"/>
      </w:rPr>
      <w:tblPr/>
      <w:tcPr>
        <w:shd w:val="clear" w:color="auto" w:fill="8E6E49"/>
      </w:tcPr>
    </w:tblStylePr>
    <w:tblStylePr w:type="lastCol">
      <w:rPr>
        <w:color w:val="FFFFFF"/>
      </w:rPr>
      <w:tblPr/>
      <w:tcPr>
        <w:shd w:val="clear" w:color="auto" w:fill="8E6E49"/>
      </w:tcPr>
    </w:tblStylePr>
    <w:tblStylePr w:type="band1Vert">
      <w:tblPr/>
      <w:tcPr>
        <w:shd w:val="clear" w:color="auto" w:fill="D9C9B6"/>
      </w:tcPr>
    </w:tblStylePr>
    <w:tblStylePr w:type="band1Horz">
      <w:tblPr/>
      <w:tcPr>
        <w:shd w:val="clear" w:color="auto" w:fill="D9C9B6"/>
      </w:tcPr>
    </w:tblStylePr>
  </w:style>
  <w:style w:type="table" w:styleId="ColourfulGridAccent5">
    <w:name w:val="Colorful Grid Accent 5"/>
    <w:basedOn w:val="TableNormal"/>
    <w:uiPriority w:val="73"/>
    <w:rPr>
      <w:color w:val="000000"/>
    </w:rPr>
    <w:tblPr>
      <w:tblStyleRowBandSize w:val="1"/>
      <w:tblStyleColBandSize w:val="1"/>
      <w:tblBorders>
        <w:insideH w:val="single" w:sz="4" w:space="0" w:color="FFFFFF"/>
      </w:tblBorders>
    </w:tblPr>
    <w:tcPr>
      <w:shd w:val="clear" w:color="auto" w:fill="DFE4E5"/>
    </w:tcPr>
    <w:tblStylePr w:type="firstRow">
      <w:rPr>
        <w:b/>
        <w:bCs/>
      </w:rPr>
      <w:tblPr/>
      <w:tcPr>
        <w:shd w:val="clear" w:color="auto" w:fill="C1C9CB"/>
      </w:tcPr>
    </w:tblStylePr>
    <w:tblStylePr w:type="lastRow">
      <w:rPr>
        <w:b/>
        <w:bCs/>
        <w:color w:val="000000"/>
      </w:rPr>
      <w:tblPr/>
      <w:tcPr>
        <w:shd w:val="clear" w:color="auto" w:fill="C1C9CB"/>
      </w:tcPr>
    </w:tblStylePr>
    <w:tblStylePr w:type="firstCol">
      <w:rPr>
        <w:color w:val="FFFFFF"/>
      </w:rPr>
      <w:tblPr/>
      <w:tcPr>
        <w:shd w:val="clear" w:color="auto" w:fill="4D595B"/>
      </w:tcPr>
    </w:tblStylePr>
    <w:tblStylePr w:type="lastCol">
      <w:rPr>
        <w:color w:val="FFFFFF"/>
      </w:rPr>
      <w:tblPr/>
      <w:tcPr>
        <w:shd w:val="clear" w:color="auto" w:fill="4D595B"/>
      </w:tcPr>
    </w:tblStylePr>
    <w:tblStylePr w:type="band1Vert">
      <w:tblPr/>
      <w:tcPr>
        <w:shd w:val="clear" w:color="auto" w:fill="B1BCBE"/>
      </w:tcPr>
    </w:tblStylePr>
    <w:tblStylePr w:type="band1Horz">
      <w:tblPr/>
      <w:tcPr>
        <w:shd w:val="clear" w:color="auto" w:fill="B1BCBE"/>
      </w:tcPr>
    </w:tblStylePr>
  </w:style>
  <w:style w:type="table" w:styleId="ColourfulGridAccent6">
    <w:name w:val="Colorful Grid Accent 6"/>
    <w:basedOn w:val="TableNormal"/>
    <w:uiPriority w:val="73"/>
    <w:rPr>
      <w:color w:val="000000"/>
    </w:rPr>
    <w:tblPr>
      <w:tblStyleRowBandSize w:val="1"/>
      <w:tblStyleColBandSize w:val="1"/>
      <w:tblBorders>
        <w:insideH w:val="single" w:sz="4" w:space="0" w:color="FFFFFF"/>
      </w:tblBorders>
    </w:tblPr>
    <w:tcPr>
      <w:shd w:val="clear" w:color="auto" w:fill="EBE9E2"/>
    </w:tcPr>
    <w:tblStylePr w:type="firstRow">
      <w:rPr>
        <w:b/>
        <w:bCs/>
      </w:rPr>
      <w:tblPr/>
      <w:tcPr>
        <w:shd w:val="clear" w:color="auto" w:fill="D7D3C5"/>
      </w:tcPr>
    </w:tblStylePr>
    <w:tblStylePr w:type="lastRow">
      <w:rPr>
        <w:b/>
        <w:bCs/>
        <w:color w:val="000000"/>
      </w:rPr>
      <w:tblPr/>
      <w:tcPr>
        <w:shd w:val="clear" w:color="auto" w:fill="D7D3C5"/>
      </w:tcPr>
    </w:tblStylePr>
    <w:tblStylePr w:type="firstCol">
      <w:rPr>
        <w:color w:val="FFFFFF"/>
      </w:rPr>
      <w:tblPr/>
      <w:tcPr>
        <w:shd w:val="clear" w:color="auto" w:fill="776E51"/>
      </w:tcPr>
    </w:tblStylePr>
    <w:tblStylePr w:type="lastCol">
      <w:rPr>
        <w:color w:val="FFFFFF"/>
      </w:rPr>
      <w:tblPr/>
      <w:tcPr>
        <w:shd w:val="clear" w:color="auto" w:fill="776E51"/>
      </w:tcPr>
    </w:tblStylePr>
    <w:tblStylePr w:type="band1Vert">
      <w:tblPr/>
      <w:tcPr>
        <w:shd w:val="clear" w:color="auto" w:fill="CEC9B7"/>
      </w:tcPr>
    </w:tblStylePr>
    <w:tblStylePr w:type="band1Horz">
      <w:tblPr/>
      <w:tcPr>
        <w:shd w:val="clear" w:color="auto" w:fill="CEC9B7"/>
      </w:tcPr>
    </w:tblStylePr>
  </w:style>
  <w:style w:type="table" w:styleId="ColourfulList">
    <w:name w:val="Colorful List"/>
    <w:basedOn w:val="TableNormal"/>
    <w:uiPriority w:val="72"/>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B56E3A"/>
      </w:tcPr>
    </w:tblStylePr>
    <w:tblStylePr w:type="lastRow">
      <w:rPr>
        <w:b/>
        <w:bCs/>
        <w:color w:val="B56E3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urfulListAccent1">
    <w:name w:val="Colorful List Accent 1"/>
    <w:basedOn w:val="TableNormal"/>
    <w:uiPriority w:val="72"/>
    <w:rPr>
      <w:color w:val="000000"/>
    </w:rPr>
    <w:tblPr>
      <w:tblStyleRowBandSize w:val="1"/>
      <w:tblStyleColBandSize w:val="1"/>
    </w:tblPr>
    <w:tcPr>
      <w:shd w:val="clear" w:color="auto" w:fill="F2F4F6"/>
    </w:tcPr>
    <w:tblStylePr w:type="firstRow">
      <w:rPr>
        <w:b/>
        <w:bCs/>
        <w:color w:val="FFFFFF"/>
      </w:rPr>
      <w:tblPr/>
      <w:tcPr>
        <w:tcBorders>
          <w:bottom w:val="single" w:sz="12" w:space="0" w:color="FFFFFF"/>
        </w:tcBorders>
        <w:shd w:val="clear" w:color="auto" w:fill="B56E3A"/>
      </w:tcPr>
    </w:tblStylePr>
    <w:tblStylePr w:type="lastRow">
      <w:rPr>
        <w:b/>
        <w:bCs/>
        <w:color w:val="B56E3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E5EA"/>
      </w:tcPr>
    </w:tblStylePr>
    <w:tblStylePr w:type="band1Horz">
      <w:tblPr/>
      <w:tcPr>
        <w:shd w:val="clear" w:color="auto" w:fill="E5EAEE"/>
      </w:tcPr>
    </w:tblStylePr>
  </w:style>
  <w:style w:type="table" w:styleId="ColourfulListAccent2">
    <w:name w:val="Colorful List Accent 2"/>
    <w:basedOn w:val="TableNormal"/>
    <w:uiPriority w:val="72"/>
    <w:rPr>
      <w:color w:val="000000"/>
    </w:rPr>
    <w:tblPr>
      <w:tblStyleRowBandSize w:val="1"/>
      <w:tblStyleColBandSize w:val="1"/>
    </w:tblPr>
    <w:tcPr>
      <w:shd w:val="clear" w:color="auto" w:fill="FAF3EF"/>
    </w:tcPr>
    <w:tblStylePr w:type="firstRow">
      <w:rPr>
        <w:b/>
        <w:bCs/>
        <w:color w:val="FFFFFF"/>
      </w:rPr>
      <w:tblPr/>
      <w:tcPr>
        <w:tcBorders>
          <w:bottom w:val="single" w:sz="12" w:space="0" w:color="FFFFFF"/>
        </w:tcBorders>
        <w:shd w:val="clear" w:color="auto" w:fill="B56E3A"/>
      </w:tcPr>
    </w:tblStylePr>
    <w:tblStylePr w:type="lastRow">
      <w:rPr>
        <w:b/>
        <w:bCs/>
        <w:color w:val="B56E3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E2D7"/>
      </w:tcPr>
    </w:tblStylePr>
    <w:tblStylePr w:type="band1Horz">
      <w:tblPr/>
      <w:tcPr>
        <w:shd w:val="clear" w:color="auto" w:fill="F4E8DF"/>
      </w:tcPr>
    </w:tblStylePr>
  </w:style>
  <w:style w:type="table" w:styleId="ColourfulListAccent3">
    <w:name w:val="Colorful List Accent 3"/>
    <w:basedOn w:val="TableNormal"/>
    <w:uiPriority w:val="72"/>
    <w:rPr>
      <w:color w:val="000000"/>
    </w:rPr>
    <w:tblPr>
      <w:tblStyleRowBandSize w:val="1"/>
      <w:tblStyleColBandSize w:val="1"/>
    </w:tblPr>
    <w:tcPr>
      <w:shd w:val="clear" w:color="auto" w:fill="F2F0EE"/>
    </w:tcPr>
    <w:tblStylePr w:type="firstRow">
      <w:rPr>
        <w:b/>
        <w:bCs/>
        <w:color w:val="FFFFFF"/>
      </w:rPr>
      <w:tblPr/>
      <w:tcPr>
        <w:tcBorders>
          <w:bottom w:val="single" w:sz="12" w:space="0" w:color="FFFFFF"/>
        </w:tcBorders>
        <w:shd w:val="clear" w:color="auto" w:fill="98754E"/>
      </w:tcPr>
    </w:tblStylePr>
    <w:tblStylePr w:type="lastRow">
      <w:rPr>
        <w:b/>
        <w:bCs/>
        <w:color w:val="98754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9D6"/>
      </w:tcPr>
    </w:tblStylePr>
    <w:tblStylePr w:type="band1Horz">
      <w:tblPr/>
      <w:tcPr>
        <w:shd w:val="clear" w:color="auto" w:fill="E5E0DE"/>
      </w:tcPr>
    </w:tblStylePr>
  </w:style>
  <w:style w:type="table" w:styleId="ColourfulListAccent4">
    <w:name w:val="Colorful List Accent 4"/>
    <w:basedOn w:val="TableNormal"/>
    <w:uiPriority w:val="72"/>
    <w:rPr>
      <w:color w:val="000000"/>
    </w:rPr>
    <w:tblPr>
      <w:tblStyleRowBandSize w:val="1"/>
      <w:tblStyleColBandSize w:val="1"/>
    </w:tblPr>
    <w:tcPr>
      <w:shd w:val="clear" w:color="auto" w:fill="F7F4F0"/>
    </w:tcPr>
    <w:tblStylePr w:type="firstRow">
      <w:rPr>
        <w:b/>
        <w:bCs/>
        <w:color w:val="FFFFFF"/>
      </w:rPr>
      <w:tblPr/>
      <w:tcPr>
        <w:tcBorders>
          <w:bottom w:val="single" w:sz="12" w:space="0" w:color="FFFFFF"/>
        </w:tcBorders>
        <w:shd w:val="clear" w:color="auto" w:fill="61544C"/>
      </w:tcPr>
    </w:tblStylePr>
    <w:tblStylePr w:type="lastRow">
      <w:rPr>
        <w:b/>
        <w:bCs/>
        <w:color w:val="61544C"/>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E4DA"/>
      </w:tcPr>
    </w:tblStylePr>
    <w:tblStylePr w:type="band1Horz">
      <w:tblPr/>
      <w:tcPr>
        <w:shd w:val="clear" w:color="auto" w:fill="F0E9E1"/>
      </w:tcPr>
    </w:tblStylePr>
  </w:style>
  <w:style w:type="table" w:styleId="ColourfulListAccent5">
    <w:name w:val="Colorful List Accent 5"/>
    <w:basedOn w:val="TableNormal"/>
    <w:uiPriority w:val="72"/>
    <w:rPr>
      <w:color w:val="000000"/>
    </w:rPr>
    <w:tblPr>
      <w:tblStyleRowBandSize w:val="1"/>
      <w:tblStyleColBandSize w:val="1"/>
    </w:tblPr>
    <w:tcPr>
      <w:shd w:val="clear" w:color="auto" w:fill="EFF1F2"/>
    </w:tcPr>
    <w:tblStylePr w:type="firstRow">
      <w:rPr>
        <w:b/>
        <w:bCs/>
        <w:color w:val="FFFFFF"/>
      </w:rPr>
      <w:tblPr/>
      <w:tcPr>
        <w:tcBorders>
          <w:bottom w:val="single" w:sz="12" w:space="0" w:color="FFFFFF"/>
        </w:tcBorders>
        <w:shd w:val="clear" w:color="auto" w:fill="7F7657"/>
      </w:tcPr>
    </w:tblStylePr>
    <w:tblStylePr w:type="lastRow">
      <w:rPr>
        <w:b/>
        <w:bCs/>
        <w:color w:val="7F7657"/>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EDF"/>
      </w:tcPr>
    </w:tblStylePr>
    <w:tblStylePr w:type="band1Horz">
      <w:tblPr/>
      <w:tcPr>
        <w:shd w:val="clear" w:color="auto" w:fill="DFE4E5"/>
      </w:tcPr>
    </w:tblStylePr>
  </w:style>
  <w:style w:type="table" w:styleId="ColourfulListAccent6">
    <w:name w:val="Colorful List Accent 6"/>
    <w:basedOn w:val="TableNormal"/>
    <w:uiPriority w:val="72"/>
    <w:rPr>
      <w:color w:val="000000"/>
    </w:rPr>
    <w:tblPr>
      <w:tblStyleRowBandSize w:val="1"/>
      <w:tblStyleColBandSize w:val="1"/>
    </w:tblPr>
    <w:tcPr>
      <w:shd w:val="clear" w:color="auto" w:fill="F5F4F0"/>
    </w:tcPr>
    <w:tblStylePr w:type="firstRow">
      <w:rPr>
        <w:b/>
        <w:bCs/>
        <w:color w:val="FFFFFF"/>
      </w:rPr>
      <w:tblPr/>
      <w:tcPr>
        <w:tcBorders>
          <w:bottom w:val="single" w:sz="12" w:space="0" w:color="FFFFFF"/>
        </w:tcBorders>
        <w:shd w:val="clear" w:color="auto" w:fill="525F62"/>
      </w:tcPr>
    </w:tblStylePr>
    <w:tblStylePr w:type="lastRow">
      <w:rPr>
        <w:b/>
        <w:bCs/>
        <w:color w:val="525F6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4DB"/>
      </w:tcPr>
    </w:tblStylePr>
    <w:tblStylePr w:type="band1Horz">
      <w:tblPr/>
      <w:tcPr>
        <w:shd w:val="clear" w:color="auto" w:fill="EBE9E2"/>
      </w:tcPr>
    </w:tblStylePr>
  </w:style>
  <w:style w:type="table" w:styleId="ColourfulShading">
    <w:name w:val="Colorful Shading"/>
    <w:basedOn w:val="TableNormal"/>
    <w:uiPriority w:val="71"/>
    <w:rPr>
      <w:color w:val="000000"/>
    </w:rPr>
    <w:tblPr>
      <w:tblStyleRowBandSize w:val="1"/>
      <w:tblStyleColBandSize w:val="1"/>
      <w:tblBorders>
        <w:top w:val="single" w:sz="24" w:space="0" w:color="CC8E60"/>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C8E6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urfulShadingAccent1">
    <w:name w:val="Colorful Shading Accent 1"/>
    <w:basedOn w:val="TableNormal"/>
    <w:uiPriority w:val="71"/>
    <w:rPr>
      <w:color w:val="000000"/>
    </w:rPr>
    <w:tblPr>
      <w:tblStyleRowBandSize w:val="1"/>
      <w:tblStyleColBandSize w:val="1"/>
      <w:tblBorders>
        <w:top w:val="single" w:sz="24" w:space="0" w:color="CC8E60"/>
        <w:left w:val="single" w:sz="4" w:space="0" w:color="7E97AD"/>
        <w:bottom w:val="single" w:sz="4" w:space="0" w:color="7E97AD"/>
        <w:right w:val="single" w:sz="4" w:space="0" w:color="7E97AD"/>
        <w:insideH w:val="single" w:sz="4" w:space="0" w:color="FFFFFF"/>
        <w:insideV w:val="single" w:sz="4" w:space="0" w:color="FFFFFF"/>
      </w:tblBorders>
    </w:tblPr>
    <w:tcPr>
      <w:shd w:val="clear" w:color="auto" w:fill="F2F4F6"/>
    </w:tcPr>
    <w:tblStylePr w:type="firstRow">
      <w:rPr>
        <w:b/>
        <w:bCs/>
      </w:rPr>
      <w:tblPr/>
      <w:tcPr>
        <w:tcBorders>
          <w:top w:val="nil"/>
          <w:left w:val="nil"/>
          <w:bottom w:val="single" w:sz="24" w:space="0" w:color="CC8E6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55A6D"/>
      </w:tcPr>
    </w:tblStylePr>
    <w:tblStylePr w:type="firstCol">
      <w:rPr>
        <w:color w:val="FFFFFF"/>
      </w:rPr>
      <w:tblPr/>
      <w:tcPr>
        <w:tcBorders>
          <w:top w:val="nil"/>
          <w:left w:val="nil"/>
          <w:bottom w:val="nil"/>
          <w:right w:val="nil"/>
          <w:insideH w:val="single" w:sz="4" w:space="0" w:color="455A6D"/>
          <w:insideV w:val="nil"/>
        </w:tcBorders>
        <w:shd w:val="clear" w:color="auto" w:fill="455A6D"/>
      </w:tcPr>
    </w:tblStylePr>
    <w:tblStylePr w:type="lastCol">
      <w:rPr>
        <w:color w:val="FFFFFF"/>
      </w:rPr>
      <w:tblPr/>
      <w:tcPr>
        <w:tcBorders>
          <w:top w:val="nil"/>
          <w:left w:val="nil"/>
          <w:bottom w:val="nil"/>
          <w:right w:val="nil"/>
          <w:insideH w:val="nil"/>
          <w:insideV w:val="nil"/>
        </w:tcBorders>
        <w:shd w:val="clear" w:color="auto" w:fill="455A6D"/>
      </w:tcPr>
    </w:tblStylePr>
    <w:tblStylePr w:type="band1Vert">
      <w:tblPr/>
      <w:tcPr>
        <w:shd w:val="clear" w:color="auto" w:fill="CBD5DE"/>
      </w:tcPr>
    </w:tblStylePr>
    <w:tblStylePr w:type="band1Horz">
      <w:tblPr/>
      <w:tcPr>
        <w:shd w:val="clear" w:color="auto" w:fill="BECBD6"/>
      </w:tcPr>
    </w:tblStylePr>
    <w:tblStylePr w:type="neCell">
      <w:rPr>
        <w:color w:val="000000"/>
      </w:rPr>
    </w:tblStylePr>
    <w:tblStylePr w:type="nwCell">
      <w:rPr>
        <w:color w:val="000000"/>
      </w:rPr>
    </w:tblStylePr>
  </w:style>
  <w:style w:type="table" w:styleId="ColourfulShadingAccent2">
    <w:name w:val="Colorful Shading Accent 2"/>
    <w:basedOn w:val="TableNormal"/>
    <w:uiPriority w:val="71"/>
    <w:rPr>
      <w:color w:val="000000"/>
    </w:rPr>
    <w:tblPr>
      <w:tblStyleRowBandSize w:val="1"/>
      <w:tblStyleColBandSize w:val="1"/>
      <w:tblBorders>
        <w:top w:val="single" w:sz="24" w:space="0" w:color="CC8E60"/>
        <w:left w:val="single" w:sz="4" w:space="0" w:color="CC8E60"/>
        <w:bottom w:val="single" w:sz="4" w:space="0" w:color="CC8E60"/>
        <w:right w:val="single" w:sz="4" w:space="0" w:color="CC8E60"/>
        <w:insideH w:val="single" w:sz="4" w:space="0" w:color="FFFFFF"/>
        <w:insideV w:val="single" w:sz="4" w:space="0" w:color="FFFFFF"/>
      </w:tblBorders>
    </w:tblPr>
    <w:tcPr>
      <w:shd w:val="clear" w:color="auto" w:fill="FAF3EF"/>
    </w:tcPr>
    <w:tblStylePr w:type="firstRow">
      <w:rPr>
        <w:b/>
        <w:bCs/>
      </w:rPr>
      <w:tblPr/>
      <w:tcPr>
        <w:tcBorders>
          <w:top w:val="nil"/>
          <w:left w:val="nil"/>
          <w:bottom w:val="single" w:sz="24" w:space="0" w:color="CC8E6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88522B"/>
      </w:tcPr>
    </w:tblStylePr>
    <w:tblStylePr w:type="firstCol">
      <w:rPr>
        <w:color w:val="FFFFFF"/>
      </w:rPr>
      <w:tblPr/>
      <w:tcPr>
        <w:tcBorders>
          <w:top w:val="nil"/>
          <w:left w:val="nil"/>
          <w:bottom w:val="nil"/>
          <w:right w:val="nil"/>
          <w:insideH w:val="single" w:sz="4" w:space="0" w:color="88522B"/>
          <w:insideV w:val="nil"/>
        </w:tcBorders>
        <w:shd w:val="clear" w:color="auto" w:fill="88522B"/>
      </w:tcPr>
    </w:tblStylePr>
    <w:tblStylePr w:type="lastCol">
      <w:rPr>
        <w:color w:val="FFFFFF"/>
      </w:rPr>
      <w:tblPr/>
      <w:tcPr>
        <w:tcBorders>
          <w:top w:val="nil"/>
          <w:left w:val="nil"/>
          <w:bottom w:val="nil"/>
          <w:right w:val="nil"/>
          <w:insideH w:val="nil"/>
          <w:insideV w:val="nil"/>
        </w:tcBorders>
        <w:shd w:val="clear" w:color="auto" w:fill="88522B"/>
      </w:tcPr>
    </w:tblStylePr>
    <w:tblStylePr w:type="band1Vert">
      <w:tblPr/>
      <w:tcPr>
        <w:shd w:val="clear" w:color="auto" w:fill="EAD1BF"/>
      </w:tcPr>
    </w:tblStylePr>
    <w:tblStylePr w:type="band1Horz">
      <w:tblPr/>
      <w:tcPr>
        <w:shd w:val="clear" w:color="auto" w:fill="E5C6AF"/>
      </w:tcPr>
    </w:tblStylePr>
    <w:tblStylePr w:type="neCell">
      <w:rPr>
        <w:color w:val="000000"/>
      </w:rPr>
    </w:tblStylePr>
    <w:tblStylePr w:type="nwCell">
      <w:rPr>
        <w:color w:val="000000"/>
      </w:rPr>
    </w:tblStylePr>
  </w:style>
  <w:style w:type="table" w:styleId="ColourfulShadingAccent3">
    <w:name w:val="Colorful Shading Accent 3"/>
    <w:basedOn w:val="TableNormal"/>
    <w:uiPriority w:val="71"/>
    <w:rPr>
      <w:color w:val="000000"/>
    </w:rPr>
    <w:tblPr>
      <w:tblStyleRowBandSize w:val="1"/>
      <w:tblStyleColBandSize w:val="1"/>
      <w:tblBorders>
        <w:top w:val="single" w:sz="24" w:space="0" w:color="B4936D"/>
        <w:left w:val="single" w:sz="4" w:space="0" w:color="7A6A60"/>
        <w:bottom w:val="single" w:sz="4" w:space="0" w:color="7A6A60"/>
        <w:right w:val="single" w:sz="4" w:space="0" w:color="7A6A60"/>
        <w:insideH w:val="single" w:sz="4" w:space="0" w:color="FFFFFF"/>
        <w:insideV w:val="single" w:sz="4" w:space="0" w:color="FFFFFF"/>
      </w:tblBorders>
    </w:tblPr>
    <w:tcPr>
      <w:shd w:val="clear" w:color="auto" w:fill="F2F0EE"/>
    </w:tcPr>
    <w:tblStylePr w:type="firstRow">
      <w:rPr>
        <w:b/>
        <w:bCs/>
      </w:rPr>
      <w:tblPr/>
      <w:tcPr>
        <w:tcBorders>
          <w:top w:val="nil"/>
          <w:left w:val="nil"/>
          <w:bottom w:val="single" w:sz="24" w:space="0" w:color="B4936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93F39"/>
      </w:tcPr>
    </w:tblStylePr>
    <w:tblStylePr w:type="firstCol">
      <w:rPr>
        <w:color w:val="FFFFFF"/>
      </w:rPr>
      <w:tblPr/>
      <w:tcPr>
        <w:tcBorders>
          <w:top w:val="nil"/>
          <w:left w:val="nil"/>
          <w:bottom w:val="nil"/>
          <w:right w:val="nil"/>
          <w:insideH w:val="single" w:sz="4" w:space="0" w:color="493F39"/>
          <w:insideV w:val="nil"/>
        </w:tcBorders>
        <w:shd w:val="clear" w:color="auto" w:fill="493F39"/>
      </w:tcPr>
    </w:tblStylePr>
    <w:tblStylePr w:type="lastCol">
      <w:rPr>
        <w:color w:val="FFFFFF"/>
      </w:rPr>
      <w:tblPr/>
      <w:tcPr>
        <w:tcBorders>
          <w:top w:val="nil"/>
          <w:left w:val="nil"/>
          <w:bottom w:val="nil"/>
          <w:right w:val="nil"/>
          <w:insideH w:val="nil"/>
          <w:insideV w:val="nil"/>
        </w:tcBorders>
        <w:shd w:val="clear" w:color="auto" w:fill="493F39"/>
      </w:tcPr>
    </w:tblStylePr>
    <w:tblStylePr w:type="band1Vert">
      <w:tblPr/>
      <w:tcPr>
        <w:shd w:val="clear" w:color="auto" w:fill="CBC2BD"/>
      </w:tcPr>
    </w:tblStylePr>
    <w:tblStylePr w:type="band1Horz">
      <w:tblPr/>
      <w:tcPr>
        <w:shd w:val="clear" w:color="auto" w:fill="BEB4AD"/>
      </w:tcPr>
    </w:tblStylePr>
  </w:style>
  <w:style w:type="table" w:styleId="ColourfulShadingAccent4">
    <w:name w:val="Colorful Shading Accent 4"/>
    <w:basedOn w:val="TableNormal"/>
    <w:uiPriority w:val="71"/>
    <w:rPr>
      <w:color w:val="000000"/>
    </w:rPr>
    <w:tblPr>
      <w:tblStyleRowBandSize w:val="1"/>
      <w:tblStyleColBandSize w:val="1"/>
      <w:tblBorders>
        <w:top w:val="single" w:sz="24" w:space="0" w:color="7A6A60"/>
        <w:left w:val="single" w:sz="4" w:space="0" w:color="B4936D"/>
        <w:bottom w:val="single" w:sz="4" w:space="0" w:color="B4936D"/>
        <w:right w:val="single" w:sz="4" w:space="0" w:color="B4936D"/>
        <w:insideH w:val="single" w:sz="4" w:space="0" w:color="FFFFFF"/>
        <w:insideV w:val="single" w:sz="4" w:space="0" w:color="FFFFFF"/>
      </w:tblBorders>
    </w:tblPr>
    <w:tcPr>
      <w:shd w:val="clear" w:color="auto" w:fill="F7F4F0"/>
    </w:tcPr>
    <w:tblStylePr w:type="firstRow">
      <w:rPr>
        <w:b/>
        <w:bCs/>
      </w:rPr>
      <w:tblPr/>
      <w:tcPr>
        <w:tcBorders>
          <w:top w:val="nil"/>
          <w:left w:val="nil"/>
          <w:bottom w:val="single" w:sz="24" w:space="0" w:color="7A6A6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2583B"/>
      </w:tcPr>
    </w:tblStylePr>
    <w:tblStylePr w:type="firstCol">
      <w:rPr>
        <w:color w:val="FFFFFF"/>
      </w:rPr>
      <w:tblPr/>
      <w:tcPr>
        <w:tcBorders>
          <w:top w:val="nil"/>
          <w:left w:val="nil"/>
          <w:bottom w:val="nil"/>
          <w:right w:val="nil"/>
          <w:insideH w:val="single" w:sz="4" w:space="0" w:color="72583B"/>
          <w:insideV w:val="nil"/>
        </w:tcBorders>
        <w:shd w:val="clear" w:color="auto" w:fill="72583B"/>
      </w:tcPr>
    </w:tblStylePr>
    <w:tblStylePr w:type="lastCol">
      <w:rPr>
        <w:color w:val="FFFFFF"/>
      </w:rPr>
      <w:tblPr/>
      <w:tcPr>
        <w:tcBorders>
          <w:top w:val="nil"/>
          <w:left w:val="nil"/>
          <w:bottom w:val="nil"/>
          <w:right w:val="nil"/>
          <w:insideH w:val="nil"/>
          <w:insideV w:val="nil"/>
        </w:tcBorders>
        <w:shd w:val="clear" w:color="auto" w:fill="72583B"/>
      </w:tcPr>
    </w:tblStylePr>
    <w:tblStylePr w:type="band1Vert">
      <w:tblPr/>
      <w:tcPr>
        <w:shd w:val="clear" w:color="auto" w:fill="E1D3C4"/>
      </w:tcPr>
    </w:tblStylePr>
    <w:tblStylePr w:type="band1Horz">
      <w:tblPr/>
      <w:tcPr>
        <w:shd w:val="clear" w:color="auto" w:fill="D9C9B6"/>
      </w:tcPr>
    </w:tblStylePr>
    <w:tblStylePr w:type="neCell">
      <w:rPr>
        <w:color w:val="000000"/>
      </w:rPr>
    </w:tblStylePr>
    <w:tblStylePr w:type="nwCell">
      <w:rPr>
        <w:color w:val="000000"/>
      </w:rPr>
    </w:tblStylePr>
  </w:style>
  <w:style w:type="table" w:styleId="ColourfulShadingAccent5">
    <w:name w:val="Colorful Shading Accent 5"/>
    <w:basedOn w:val="TableNormal"/>
    <w:uiPriority w:val="71"/>
    <w:rPr>
      <w:color w:val="000000"/>
    </w:rPr>
    <w:tblPr>
      <w:tblStyleRowBandSize w:val="1"/>
      <w:tblStyleColBandSize w:val="1"/>
      <w:tblBorders>
        <w:top w:val="single" w:sz="24" w:space="0" w:color="9D936F"/>
        <w:left w:val="single" w:sz="4" w:space="0" w:color="67787B"/>
        <w:bottom w:val="single" w:sz="4" w:space="0" w:color="67787B"/>
        <w:right w:val="single" w:sz="4" w:space="0" w:color="67787B"/>
        <w:insideH w:val="single" w:sz="4" w:space="0" w:color="FFFFFF"/>
        <w:insideV w:val="single" w:sz="4" w:space="0" w:color="FFFFFF"/>
      </w:tblBorders>
    </w:tblPr>
    <w:tcPr>
      <w:shd w:val="clear" w:color="auto" w:fill="EFF1F2"/>
    </w:tcPr>
    <w:tblStylePr w:type="firstRow">
      <w:rPr>
        <w:b/>
        <w:bCs/>
      </w:rPr>
      <w:tblPr/>
      <w:tcPr>
        <w:tcBorders>
          <w:top w:val="nil"/>
          <w:left w:val="nil"/>
          <w:bottom w:val="single" w:sz="24" w:space="0" w:color="9D936F"/>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3D4749"/>
      </w:tcPr>
    </w:tblStylePr>
    <w:tblStylePr w:type="firstCol">
      <w:rPr>
        <w:color w:val="FFFFFF"/>
      </w:rPr>
      <w:tblPr/>
      <w:tcPr>
        <w:tcBorders>
          <w:top w:val="nil"/>
          <w:left w:val="nil"/>
          <w:bottom w:val="nil"/>
          <w:right w:val="nil"/>
          <w:insideH w:val="single" w:sz="4" w:space="0" w:color="3D4749"/>
          <w:insideV w:val="nil"/>
        </w:tcBorders>
        <w:shd w:val="clear" w:color="auto" w:fill="3D4749"/>
      </w:tcPr>
    </w:tblStylePr>
    <w:tblStylePr w:type="lastCol">
      <w:rPr>
        <w:color w:val="FFFFFF"/>
      </w:rPr>
      <w:tblPr/>
      <w:tcPr>
        <w:tcBorders>
          <w:top w:val="nil"/>
          <w:left w:val="nil"/>
          <w:bottom w:val="nil"/>
          <w:right w:val="nil"/>
          <w:insideH w:val="nil"/>
          <w:insideV w:val="nil"/>
        </w:tcBorders>
        <w:shd w:val="clear" w:color="auto" w:fill="3D4749"/>
      </w:tcPr>
    </w:tblStylePr>
    <w:tblStylePr w:type="band1Vert">
      <w:tblPr/>
      <w:tcPr>
        <w:shd w:val="clear" w:color="auto" w:fill="C1C9CB"/>
      </w:tcPr>
    </w:tblStylePr>
    <w:tblStylePr w:type="band1Horz">
      <w:tblPr/>
      <w:tcPr>
        <w:shd w:val="clear" w:color="auto" w:fill="B1BCBE"/>
      </w:tcPr>
    </w:tblStylePr>
    <w:tblStylePr w:type="neCell">
      <w:rPr>
        <w:color w:val="000000"/>
      </w:rPr>
    </w:tblStylePr>
    <w:tblStylePr w:type="nwCell">
      <w:rPr>
        <w:color w:val="000000"/>
      </w:rPr>
    </w:tblStylePr>
  </w:style>
  <w:style w:type="table" w:styleId="ColourfulShadingAccent6">
    <w:name w:val="Colorful Shading Accent 6"/>
    <w:basedOn w:val="TableNormal"/>
    <w:uiPriority w:val="71"/>
    <w:rPr>
      <w:color w:val="000000"/>
    </w:rPr>
    <w:tblPr>
      <w:tblStyleRowBandSize w:val="1"/>
      <w:tblStyleColBandSize w:val="1"/>
      <w:tblBorders>
        <w:top w:val="single" w:sz="24" w:space="0" w:color="67787B"/>
        <w:left w:val="single" w:sz="4" w:space="0" w:color="9D936F"/>
        <w:bottom w:val="single" w:sz="4" w:space="0" w:color="9D936F"/>
        <w:right w:val="single" w:sz="4" w:space="0" w:color="9D936F"/>
        <w:insideH w:val="single" w:sz="4" w:space="0" w:color="FFFFFF"/>
        <w:insideV w:val="single" w:sz="4" w:space="0" w:color="FFFFFF"/>
      </w:tblBorders>
    </w:tblPr>
    <w:tcPr>
      <w:shd w:val="clear" w:color="auto" w:fill="F5F4F0"/>
    </w:tcPr>
    <w:tblStylePr w:type="firstRow">
      <w:rPr>
        <w:b/>
        <w:bCs/>
      </w:rPr>
      <w:tblPr/>
      <w:tcPr>
        <w:tcBorders>
          <w:top w:val="nil"/>
          <w:left w:val="nil"/>
          <w:bottom w:val="single" w:sz="24" w:space="0" w:color="67787B"/>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F5841"/>
      </w:tcPr>
    </w:tblStylePr>
    <w:tblStylePr w:type="firstCol">
      <w:rPr>
        <w:color w:val="FFFFFF"/>
      </w:rPr>
      <w:tblPr/>
      <w:tcPr>
        <w:tcBorders>
          <w:top w:val="nil"/>
          <w:left w:val="nil"/>
          <w:bottom w:val="nil"/>
          <w:right w:val="nil"/>
          <w:insideH w:val="single" w:sz="4" w:space="0" w:color="5F5841"/>
          <w:insideV w:val="nil"/>
        </w:tcBorders>
        <w:shd w:val="clear" w:color="auto" w:fill="5F5841"/>
      </w:tcPr>
    </w:tblStylePr>
    <w:tblStylePr w:type="lastCol">
      <w:rPr>
        <w:color w:val="FFFFFF"/>
      </w:rPr>
      <w:tblPr/>
      <w:tcPr>
        <w:tcBorders>
          <w:top w:val="nil"/>
          <w:left w:val="nil"/>
          <w:bottom w:val="nil"/>
          <w:right w:val="nil"/>
          <w:insideH w:val="nil"/>
          <w:insideV w:val="nil"/>
        </w:tcBorders>
        <w:shd w:val="clear" w:color="auto" w:fill="5F5841"/>
      </w:tcPr>
    </w:tblStylePr>
    <w:tblStylePr w:type="band1Vert">
      <w:tblPr/>
      <w:tcPr>
        <w:shd w:val="clear" w:color="auto" w:fill="D7D3C5"/>
      </w:tcPr>
    </w:tblStylePr>
    <w:tblStylePr w:type="band1Horz">
      <w:tblPr/>
      <w:tcPr>
        <w:shd w:val="clear" w:color="auto" w:fill="CEC9B7"/>
      </w:tcPr>
    </w:tblStylePr>
    <w:tblStylePr w:type="neCell">
      <w:rPr>
        <w:color w:val="000000"/>
      </w:rPr>
    </w:tblStylePr>
    <w:tblStylePr w:type="nwCell">
      <w:rPr>
        <w:color w:val="000000"/>
      </w:rPr>
    </w:tblStylePr>
  </w:style>
  <w:style w:type="character" w:styleId="CommentReference">
    <w:name w:val="annotation reference"/>
    <w:uiPriority w:val="99"/>
    <w:semiHidden/>
    <w:unhideWhenUsed/>
    <w:rPr>
      <w:sz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b/>
      <w:bCs/>
      <w:sz w:val="20"/>
    </w:rPr>
  </w:style>
  <w:style w:type="table" w:styleId="DarkList">
    <w:name w:val="Dark List"/>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7E97A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94B5A"/>
      </w:tcPr>
    </w:tblStylePr>
    <w:tblStylePr w:type="firstCol">
      <w:tblPr/>
      <w:tcPr>
        <w:tcBorders>
          <w:top w:val="nil"/>
          <w:left w:val="nil"/>
          <w:bottom w:val="nil"/>
          <w:right w:val="single" w:sz="18" w:space="0" w:color="FFFFFF"/>
          <w:insideH w:val="nil"/>
          <w:insideV w:val="nil"/>
        </w:tcBorders>
        <w:shd w:val="clear" w:color="auto" w:fill="577188"/>
      </w:tcPr>
    </w:tblStylePr>
    <w:tblStylePr w:type="lastCol">
      <w:tblPr/>
      <w:tcPr>
        <w:tcBorders>
          <w:top w:val="nil"/>
          <w:left w:val="single" w:sz="18" w:space="0" w:color="FFFFFF"/>
          <w:bottom w:val="nil"/>
          <w:right w:val="nil"/>
          <w:insideH w:val="nil"/>
          <w:insideV w:val="nil"/>
        </w:tcBorders>
        <w:shd w:val="clear" w:color="auto" w:fill="577188"/>
      </w:tcPr>
    </w:tblStylePr>
    <w:tblStylePr w:type="band1Vert">
      <w:tblPr/>
      <w:tcPr>
        <w:tcBorders>
          <w:top w:val="nil"/>
          <w:left w:val="nil"/>
          <w:bottom w:val="nil"/>
          <w:right w:val="nil"/>
          <w:insideH w:val="nil"/>
          <w:insideV w:val="nil"/>
        </w:tcBorders>
        <w:shd w:val="clear" w:color="auto" w:fill="577188"/>
      </w:tcPr>
    </w:tblStylePr>
    <w:tblStylePr w:type="band1Horz">
      <w:tblPr/>
      <w:tcPr>
        <w:tcBorders>
          <w:top w:val="nil"/>
          <w:left w:val="nil"/>
          <w:bottom w:val="nil"/>
          <w:right w:val="nil"/>
          <w:insideH w:val="nil"/>
          <w:insideV w:val="nil"/>
        </w:tcBorders>
        <w:shd w:val="clear" w:color="auto" w:fill="577188"/>
      </w:tcPr>
    </w:tblStylePr>
  </w:style>
  <w:style w:type="table" w:styleId="DarkList-Accent2">
    <w:name w:val="Dark List Accent 2"/>
    <w:basedOn w:val="TableNormal"/>
    <w:uiPriority w:val="70"/>
    <w:rPr>
      <w:color w:val="FFFFFF"/>
    </w:rPr>
    <w:tblPr>
      <w:tblStyleRowBandSize w:val="1"/>
      <w:tblStyleColBandSize w:val="1"/>
    </w:tblPr>
    <w:tcPr>
      <w:shd w:val="clear" w:color="auto" w:fill="CC8E6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14424"/>
      </w:tcPr>
    </w:tblStylePr>
    <w:tblStylePr w:type="firstCol">
      <w:tblPr/>
      <w:tcPr>
        <w:tcBorders>
          <w:top w:val="nil"/>
          <w:left w:val="nil"/>
          <w:bottom w:val="nil"/>
          <w:right w:val="single" w:sz="18" w:space="0" w:color="FFFFFF"/>
          <w:insideH w:val="nil"/>
          <w:insideV w:val="nil"/>
        </w:tcBorders>
        <w:shd w:val="clear" w:color="auto" w:fill="AA6736"/>
      </w:tcPr>
    </w:tblStylePr>
    <w:tblStylePr w:type="lastCol">
      <w:tblPr/>
      <w:tcPr>
        <w:tcBorders>
          <w:top w:val="nil"/>
          <w:left w:val="single" w:sz="18" w:space="0" w:color="FFFFFF"/>
          <w:bottom w:val="nil"/>
          <w:right w:val="nil"/>
          <w:insideH w:val="nil"/>
          <w:insideV w:val="nil"/>
        </w:tcBorders>
        <w:shd w:val="clear" w:color="auto" w:fill="AA6736"/>
      </w:tcPr>
    </w:tblStylePr>
    <w:tblStylePr w:type="band1Vert">
      <w:tblPr/>
      <w:tcPr>
        <w:tcBorders>
          <w:top w:val="nil"/>
          <w:left w:val="nil"/>
          <w:bottom w:val="nil"/>
          <w:right w:val="nil"/>
          <w:insideH w:val="nil"/>
          <w:insideV w:val="nil"/>
        </w:tcBorders>
        <w:shd w:val="clear" w:color="auto" w:fill="AA6736"/>
      </w:tcPr>
    </w:tblStylePr>
    <w:tblStylePr w:type="band1Horz">
      <w:tblPr/>
      <w:tcPr>
        <w:tcBorders>
          <w:top w:val="nil"/>
          <w:left w:val="nil"/>
          <w:bottom w:val="nil"/>
          <w:right w:val="nil"/>
          <w:insideH w:val="nil"/>
          <w:insideV w:val="nil"/>
        </w:tcBorders>
        <w:shd w:val="clear" w:color="auto" w:fill="AA6736"/>
      </w:tcPr>
    </w:tblStylePr>
  </w:style>
  <w:style w:type="table" w:styleId="DarkList-Accent3">
    <w:name w:val="Dark List Accent 3"/>
    <w:basedOn w:val="TableNormal"/>
    <w:uiPriority w:val="70"/>
    <w:rPr>
      <w:color w:val="FFFFFF"/>
    </w:rPr>
    <w:tblPr>
      <w:tblStyleRowBandSize w:val="1"/>
      <w:tblStyleColBandSize w:val="1"/>
    </w:tblPr>
    <w:tcPr>
      <w:shd w:val="clear" w:color="auto" w:fill="7A6A6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C342F"/>
      </w:tcPr>
    </w:tblStylePr>
    <w:tblStylePr w:type="firstCol">
      <w:tblPr/>
      <w:tcPr>
        <w:tcBorders>
          <w:top w:val="nil"/>
          <w:left w:val="nil"/>
          <w:bottom w:val="nil"/>
          <w:right w:val="single" w:sz="18" w:space="0" w:color="FFFFFF"/>
          <w:insideH w:val="nil"/>
          <w:insideV w:val="nil"/>
        </w:tcBorders>
        <w:shd w:val="clear" w:color="auto" w:fill="5B4F47"/>
      </w:tcPr>
    </w:tblStylePr>
    <w:tblStylePr w:type="lastCol">
      <w:tblPr/>
      <w:tcPr>
        <w:tcBorders>
          <w:top w:val="nil"/>
          <w:left w:val="single" w:sz="18" w:space="0" w:color="FFFFFF"/>
          <w:bottom w:val="nil"/>
          <w:right w:val="nil"/>
          <w:insideH w:val="nil"/>
          <w:insideV w:val="nil"/>
        </w:tcBorders>
        <w:shd w:val="clear" w:color="auto" w:fill="5B4F47"/>
      </w:tcPr>
    </w:tblStylePr>
    <w:tblStylePr w:type="band1Vert">
      <w:tblPr/>
      <w:tcPr>
        <w:tcBorders>
          <w:top w:val="nil"/>
          <w:left w:val="nil"/>
          <w:bottom w:val="nil"/>
          <w:right w:val="nil"/>
          <w:insideH w:val="nil"/>
          <w:insideV w:val="nil"/>
        </w:tcBorders>
        <w:shd w:val="clear" w:color="auto" w:fill="5B4F47"/>
      </w:tcPr>
    </w:tblStylePr>
    <w:tblStylePr w:type="band1Horz">
      <w:tblPr/>
      <w:tcPr>
        <w:tcBorders>
          <w:top w:val="nil"/>
          <w:left w:val="nil"/>
          <w:bottom w:val="nil"/>
          <w:right w:val="nil"/>
          <w:insideH w:val="nil"/>
          <w:insideV w:val="nil"/>
        </w:tcBorders>
        <w:shd w:val="clear" w:color="auto" w:fill="5B4F47"/>
      </w:tcPr>
    </w:tblStylePr>
  </w:style>
  <w:style w:type="table" w:styleId="DarkList-Accent4">
    <w:name w:val="Dark List Accent 4"/>
    <w:basedOn w:val="TableNormal"/>
    <w:uiPriority w:val="70"/>
    <w:rPr>
      <w:color w:val="FFFFFF"/>
    </w:rPr>
    <w:tblPr>
      <w:tblStyleRowBandSize w:val="1"/>
      <w:tblStyleColBandSize w:val="1"/>
    </w:tblPr>
    <w:tcPr>
      <w:shd w:val="clear" w:color="auto" w:fill="B4936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E4930"/>
      </w:tcPr>
    </w:tblStylePr>
    <w:tblStylePr w:type="firstCol">
      <w:tblPr/>
      <w:tcPr>
        <w:tcBorders>
          <w:top w:val="nil"/>
          <w:left w:val="nil"/>
          <w:bottom w:val="nil"/>
          <w:right w:val="single" w:sz="18" w:space="0" w:color="FFFFFF"/>
          <w:insideH w:val="nil"/>
          <w:insideV w:val="nil"/>
        </w:tcBorders>
        <w:shd w:val="clear" w:color="auto" w:fill="8E6E49"/>
      </w:tcPr>
    </w:tblStylePr>
    <w:tblStylePr w:type="lastCol">
      <w:tblPr/>
      <w:tcPr>
        <w:tcBorders>
          <w:top w:val="nil"/>
          <w:left w:val="single" w:sz="18" w:space="0" w:color="FFFFFF"/>
          <w:bottom w:val="nil"/>
          <w:right w:val="nil"/>
          <w:insideH w:val="nil"/>
          <w:insideV w:val="nil"/>
        </w:tcBorders>
        <w:shd w:val="clear" w:color="auto" w:fill="8E6E49"/>
      </w:tcPr>
    </w:tblStylePr>
    <w:tblStylePr w:type="band1Vert">
      <w:tblPr/>
      <w:tcPr>
        <w:tcBorders>
          <w:top w:val="nil"/>
          <w:left w:val="nil"/>
          <w:bottom w:val="nil"/>
          <w:right w:val="nil"/>
          <w:insideH w:val="nil"/>
          <w:insideV w:val="nil"/>
        </w:tcBorders>
        <w:shd w:val="clear" w:color="auto" w:fill="8E6E49"/>
      </w:tcPr>
    </w:tblStylePr>
    <w:tblStylePr w:type="band1Horz">
      <w:tblPr/>
      <w:tcPr>
        <w:tcBorders>
          <w:top w:val="nil"/>
          <w:left w:val="nil"/>
          <w:bottom w:val="nil"/>
          <w:right w:val="nil"/>
          <w:insideH w:val="nil"/>
          <w:insideV w:val="nil"/>
        </w:tcBorders>
        <w:shd w:val="clear" w:color="auto" w:fill="8E6E49"/>
      </w:tcPr>
    </w:tblStylePr>
  </w:style>
  <w:style w:type="table" w:styleId="DarkList-Accent5">
    <w:name w:val="Dark List Accent 5"/>
    <w:basedOn w:val="TableNormal"/>
    <w:uiPriority w:val="70"/>
    <w:rPr>
      <w:color w:val="FFFFFF"/>
    </w:rPr>
    <w:tblPr>
      <w:tblStyleRowBandSize w:val="1"/>
      <w:tblStyleColBandSize w:val="1"/>
    </w:tblPr>
    <w:tcPr>
      <w:shd w:val="clear" w:color="auto" w:fill="67787B"/>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33B3D"/>
      </w:tcPr>
    </w:tblStylePr>
    <w:tblStylePr w:type="firstCol">
      <w:tblPr/>
      <w:tcPr>
        <w:tcBorders>
          <w:top w:val="nil"/>
          <w:left w:val="nil"/>
          <w:bottom w:val="nil"/>
          <w:right w:val="single" w:sz="18" w:space="0" w:color="FFFFFF"/>
          <w:insideH w:val="nil"/>
          <w:insideV w:val="nil"/>
        </w:tcBorders>
        <w:shd w:val="clear" w:color="auto" w:fill="4D595B"/>
      </w:tcPr>
    </w:tblStylePr>
    <w:tblStylePr w:type="lastCol">
      <w:tblPr/>
      <w:tcPr>
        <w:tcBorders>
          <w:top w:val="nil"/>
          <w:left w:val="single" w:sz="18" w:space="0" w:color="FFFFFF"/>
          <w:bottom w:val="nil"/>
          <w:right w:val="nil"/>
          <w:insideH w:val="nil"/>
          <w:insideV w:val="nil"/>
        </w:tcBorders>
        <w:shd w:val="clear" w:color="auto" w:fill="4D595B"/>
      </w:tcPr>
    </w:tblStylePr>
    <w:tblStylePr w:type="band1Vert">
      <w:tblPr/>
      <w:tcPr>
        <w:tcBorders>
          <w:top w:val="nil"/>
          <w:left w:val="nil"/>
          <w:bottom w:val="nil"/>
          <w:right w:val="nil"/>
          <w:insideH w:val="nil"/>
          <w:insideV w:val="nil"/>
        </w:tcBorders>
        <w:shd w:val="clear" w:color="auto" w:fill="4D595B"/>
      </w:tcPr>
    </w:tblStylePr>
    <w:tblStylePr w:type="band1Horz">
      <w:tblPr/>
      <w:tcPr>
        <w:tcBorders>
          <w:top w:val="nil"/>
          <w:left w:val="nil"/>
          <w:bottom w:val="nil"/>
          <w:right w:val="nil"/>
          <w:insideH w:val="nil"/>
          <w:insideV w:val="nil"/>
        </w:tcBorders>
        <w:shd w:val="clear" w:color="auto" w:fill="4D595B"/>
      </w:tcPr>
    </w:tblStylePr>
  </w:style>
  <w:style w:type="table" w:styleId="DarkList-Accent6">
    <w:name w:val="Dark List Accent 6"/>
    <w:basedOn w:val="TableNormal"/>
    <w:uiPriority w:val="70"/>
    <w:rPr>
      <w:color w:val="FFFFFF"/>
    </w:rPr>
    <w:tblPr>
      <w:tblStyleRowBandSize w:val="1"/>
      <w:tblStyleColBandSize w:val="1"/>
    </w:tblPr>
    <w:tcPr>
      <w:shd w:val="clear" w:color="auto" w:fill="9D936F"/>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F4936"/>
      </w:tcPr>
    </w:tblStylePr>
    <w:tblStylePr w:type="firstCol">
      <w:tblPr/>
      <w:tcPr>
        <w:tcBorders>
          <w:top w:val="nil"/>
          <w:left w:val="nil"/>
          <w:bottom w:val="nil"/>
          <w:right w:val="single" w:sz="18" w:space="0" w:color="FFFFFF"/>
          <w:insideH w:val="nil"/>
          <w:insideV w:val="nil"/>
        </w:tcBorders>
        <w:shd w:val="clear" w:color="auto" w:fill="776E51"/>
      </w:tcPr>
    </w:tblStylePr>
    <w:tblStylePr w:type="lastCol">
      <w:tblPr/>
      <w:tcPr>
        <w:tcBorders>
          <w:top w:val="nil"/>
          <w:left w:val="single" w:sz="18" w:space="0" w:color="FFFFFF"/>
          <w:bottom w:val="nil"/>
          <w:right w:val="nil"/>
          <w:insideH w:val="nil"/>
          <w:insideV w:val="nil"/>
        </w:tcBorders>
        <w:shd w:val="clear" w:color="auto" w:fill="776E51"/>
      </w:tcPr>
    </w:tblStylePr>
    <w:tblStylePr w:type="band1Vert">
      <w:tblPr/>
      <w:tcPr>
        <w:tcBorders>
          <w:top w:val="nil"/>
          <w:left w:val="nil"/>
          <w:bottom w:val="nil"/>
          <w:right w:val="nil"/>
          <w:insideH w:val="nil"/>
          <w:insideV w:val="nil"/>
        </w:tcBorders>
        <w:shd w:val="clear" w:color="auto" w:fill="776E51"/>
      </w:tcPr>
    </w:tblStylePr>
    <w:tblStylePr w:type="band1Horz">
      <w:tblPr/>
      <w:tcPr>
        <w:tcBorders>
          <w:top w:val="nil"/>
          <w:left w:val="nil"/>
          <w:bottom w:val="nil"/>
          <w:right w:val="nil"/>
          <w:insideH w:val="nil"/>
          <w:insideV w:val="nil"/>
        </w:tcBorders>
        <w:shd w:val="clear" w:color="auto" w:fill="776E51"/>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uiPriority w:val="20"/>
    <w:semiHidden/>
    <w:unhideWhenUsed/>
    <w:rPr>
      <w:i/>
      <w:iCs/>
    </w:rPr>
  </w:style>
  <w:style w:type="character" w:styleId="EndnoteReference">
    <w:name w:val="endnote reference"/>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eastAsia="Times New Roman"/>
      <w:sz w:val="24"/>
    </w:rPr>
  </w:style>
  <w:style w:type="paragraph" w:styleId="EnvelopeReturn">
    <w:name w:val="envelope return"/>
    <w:basedOn w:val="Normal"/>
    <w:uiPriority w:val="99"/>
    <w:semiHidden/>
    <w:unhideWhenUsed/>
    <w:pPr>
      <w:spacing w:after="0" w:line="240" w:lineRule="auto"/>
    </w:pPr>
    <w:rPr>
      <w:rFonts w:eastAsia="Times New Roman"/>
    </w:rPr>
  </w:style>
  <w:style w:type="character" w:styleId="FollowedHyperlink">
    <w:name w:val="FollowedHyperlink"/>
    <w:uiPriority w:val="99"/>
    <w:semiHidden/>
    <w:unhideWhenUsed/>
    <w:rPr>
      <w:color w:val="969696"/>
      <w:u w:val="single"/>
    </w:rPr>
  </w:style>
  <w:style w:type="character" w:styleId="FootnoteReference">
    <w:name w:val="footnote reference"/>
    <w:uiPriority w:val="99"/>
    <w:qFormat/>
    <w:rsid w:val="00670B9A"/>
    <w:rPr>
      <w:rFonts w:ascii="Calibri" w:hAnsi="Calibri"/>
      <w:sz w:val="18"/>
      <w:vertAlign w:val="superscript"/>
    </w:rPr>
  </w:style>
  <w:style w:type="paragraph" w:styleId="FootnoteText">
    <w:name w:val="footnote text"/>
    <w:basedOn w:val="Normal"/>
    <w:link w:val="FootnoteTextChar"/>
    <w:uiPriority w:val="99"/>
    <w:qFormat/>
    <w:rsid w:val="00320D18"/>
    <w:pPr>
      <w:spacing w:after="0" w:line="240" w:lineRule="auto"/>
    </w:pPr>
    <w:rPr>
      <w:sz w:val="16"/>
    </w:rPr>
  </w:style>
  <w:style w:type="character" w:customStyle="1" w:styleId="FootnoteTextChar">
    <w:name w:val="Footnote Text Char"/>
    <w:link w:val="FootnoteText"/>
    <w:uiPriority w:val="99"/>
    <w:rsid w:val="00320D18"/>
    <w:rPr>
      <w:rFonts w:ascii="Calibri" w:hAnsi="Calibri"/>
      <w:color w:val="262626" w:themeColor="text1" w:themeTint="D9"/>
      <w:kern w:val="20"/>
      <w:sz w:val="16"/>
      <w:lang w:val="en-US" w:eastAsia="ja-JP"/>
    </w:rPr>
  </w:style>
  <w:style w:type="character" w:customStyle="1" w:styleId="Heading3Char">
    <w:name w:val="Heading 3 Char"/>
    <w:link w:val="Heading3"/>
    <w:uiPriority w:val="1"/>
    <w:rsid w:val="0079090C"/>
    <w:rPr>
      <w:rFonts w:asciiTheme="majorHAnsi" w:eastAsia="Times New Roman" w:hAnsiTheme="majorHAnsi"/>
      <w:bCs/>
      <w:caps/>
      <w:color w:val="5C87B1" w:themeColor="accent1"/>
      <w:kern w:val="20"/>
      <w:sz w:val="24"/>
      <w:lang w:val="en-US" w:eastAsia="ja-JP"/>
    </w:rPr>
  </w:style>
  <w:style w:type="character" w:customStyle="1" w:styleId="Heading4Char">
    <w:name w:val="Heading 4 Char"/>
    <w:link w:val="Heading4"/>
    <w:uiPriority w:val="1"/>
    <w:rsid w:val="0079090C"/>
    <w:rPr>
      <w:rFonts w:asciiTheme="majorHAnsi" w:eastAsia="Times New Roman" w:hAnsiTheme="majorHAnsi"/>
      <w:b/>
      <w:bCs/>
      <w:iCs/>
      <w:color w:val="5C87B1" w:themeColor="accent1"/>
      <w:kern w:val="20"/>
      <w:sz w:val="22"/>
      <w:lang w:val="en-US" w:eastAsia="ja-JP"/>
    </w:rPr>
  </w:style>
  <w:style w:type="character" w:customStyle="1" w:styleId="Heading5Char">
    <w:name w:val="Heading 5 Char"/>
    <w:link w:val="Heading5"/>
    <w:uiPriority w:val="1"/>
    <w:rsid w:val="00A17F0F"/>
    <w:rPr>
      <w:rFonts w:asciiTheme="majorHAnsi" w:eastAsia="Times New Roman" w:hAnsiTheme="majorHAnsi"/>
      <w:b/>
      <w:color w:val="7F7F7F" w:themeColor="text1" w:themeTint="80"/>
      <w:kern w:val="20"/>
      <w:sz w:val="22"/>
      <w:lang w:val="en-US" w:eastAsia="ja-JP"/>
    </w:rPr>
  </w:style>
  <w:style w:type="character" w:customStyle="1" w:styleId="Heading6Char">
    <w:name w:val="Heading 6 Char"/>
    <w:link w:val="Heading6"/>
    <w:uiPriority w:val="18"/>
    <w:semiHidden/>
    <w:rsid w:val="00075758"/>
    <w:rPr>
      <w:rFonts w:ascii="Calibri" w:eastAsia="Times New Roman" w:hAnsi="Calibri"/>
      <w:i/>
      <w:iCs/>
      <w:color w:val="394B5A"/>
      <w:kern w:val="20"/>
      <w:sz w:val="18"/>
      <w:lang w:val="en-US" w:eastAsia="ja-JP"/>
    </w:rPr>
  </w:style>
  <w:style w:type="character" w:customStyle="1" w:styleId="Heading7Char">
    <w:name w:val="Heading 7 Char"/>
    <w:link w:val="Heading7"/>
    <w:uiPriority w:val="18"/>
    <w:semiHidden/>
    <w:rsid w:val="00075758"/>
    <w:rPr>
      <w:rFonts w:ascii="Calibri" w:eastAsia="Times New Roman" w:hAnsi="Calibri"/>
      <w:i/>
      <w:iCs/>
      <w:color w:val="404040"/>
      <w:kern w:val="20"/>
      <w:sz w:val="18"/>
      <w:lang w:val="en-US" w:eastAsia="ja-JP"/>
    </w:rPr>
  </w:style>
  <w:style w:type="character" w:customStyle="1" w:styleId="Heading8Char">
    <w:name w:val="Heading 8 Char"/>
    <w:link w:val="Heading8"/>
    <w:uiPriority w:val="18"/>
    <w:semiHidden/>
    <w:rPr>
      <w:rFonts w:ascii="Calibri" w:eastAsia="Times New Roman" w:hAnsi="Calibri" w:cs="Times New Roman"/>
      <w:color w:val="404040"/>
      <w:kern w:val="20"/>
    </w:rPr>
  </w:style>
  <w:style w:type="character" w:customStyle="1" w:styleId="Heading9Char">
    <w:name w:val="Heading 9 Char"/>
    <w:link w:val="Heading9"/>
    <w:uiPriority w:val="18"/>
    <w:semiHidden/>
    <w:rPr>
      <w:rFonts w:ascii="Calibri" w:eastAsia="Times New Roman" w:hAnsi="Calibri" w:cs="Times New Roman"/>
      <w:i/>
      <w:iCs/>
      <w:color w:val="404040"/>
      <w:kern w:val="20"/>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link w:val="HTMLAddress"/>
    <w:uiPriority w:val="99"/>
    <w:semiHidden/>
    <w:rPr>
      <w:i/>
      <w:iCs/>
    </w:rPr>
  </w:style>
  <w:style w:type="character" w:styleId="HTMLCite">
    <w:name w:val="HTML Cite"/>
    <w:uiPriority w:val="99"/>
    <w:semiHidden/>
    <w:unhideWhenUsed/>
    <w:rPr>
      <w:i/>
      <w:iCs/>
    </w:rPr>
  </w:style>
  <w:style w:type="character" w:styleId="HTMLCode">
    <w:name w:val="HTML Code"/>
    <w:uiPriority w:val="99"/>
    <w:semiHidden/>
    <w:unhideWhenUsed/>
    <w:rPr>
      <w:rFonts w:ascii="Consolas" w:hAnsi="Consolas" w:cs="Consolas"/>
      <w:sz w:val="20"/>
    </w:rPr>
  </w:style>
  <w:style w:type="character" w:styleId="HTMLDefinition">
    <w:name w:val="HTML Definition"/>
    <w:uiPriority w:val="99"/>
    <w:semiHidden/>
    <w:unhideWhenUsed/>
    <w:rPr>
      <w:i/>
      <w:iCs/>
    </w:rPr>
  </w:style>
  <w:style w:type="character" w:styleId="HTMLKeyboard">
    <w:name w:val="HTML Keyboard"/>
    <w:uiPriority w:val="99"/>
    <w:semiHidden/>
    <w:unhideWhenUsed/>
    <w:rPr>
      <w:rFonts w:ascii="Consolas" w:hAnsi="Consolas" w:cs="Consolas"/>
      <w:sz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rPr>
  </w:style>
  <w:style w:type="character" w:customStyle="1" w:styleId="HTMLPreformattedChar">
    <w:name w:val="HTML Preformatted Char"/>
    <w:link w:val="HTMLPreformatted"/>
    <w:uiPriority w:val="99"/>
    <w:semiHidden/>
    <w:rPr>
      <w:rFonts w:ascii="Consolas" w:hAnsi="Consolas" w:cs="Consolas"/>
      <w:sz w:val="20"/>
    </w:rPr>
  </w:style>
  <w:style w:type="character" w:styleId="HTMLSample">
    <w:name w:val="HTML Sample"/>
    <w:uiPriority w:val="99"/>
    <w:semiHidden/>
    <w:unhideWhenUsed/>
    <w:rPr>
      <w:rFonts w:ascii="Consolas" w:hAnsi="Consolas" w:cs="Consolas"/>
      <w:sz w:val="24"/>
    </w:rPr>
  </w:style>
  <w:style w:type="character" w:styleId="HTMLTypewriter">
    <w:name w:val="HTML Typewriter"/>
    <w:uiPriority w:val="99"/>
    <w:semiHidden/>
    <w:unhideWhenUsed/>
    <w:rPr>
      <w:rFonts w:ascii="Consolas" w:hAnsi="Consolas" w:cs="Consolas"/>
      <w:sz w:val="20"/>
    </w:rPr>
  </w:style>
  <w:style w:type="character" w:styleId="HTMLVariable">
    <w:name w:val="HTML Variable"/>
    <w:uiPriority w:val="99"/>
    <w:semiHidden/>
    <w:unhideWhenUsed/>
    <w:rPr>
      <w:i/>
      <w:iCs/>
    </w:rPr>
  </w:style>
  <w:style w:type="character" w:styleId="Hyperlink">
    <w:name w:val="Hyperlink"/>
    <w:uiPriority w:val="99"/>
    <w:qFormat/>
    <w:rsid w:val="000E0B27"/>
    <w:rPr>
      <w:rFonts w:ascii="Calibri" w:hAnsi="Calibri"/>
      <w:color w:val="98B6D6"/>
      <w:u w:val="single"/>
      <w:lang w:val="en-GB"/>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eastAsia="Times New Roman"/>
      <w:b/>
      <w:bCs/>
    </w:rPr>
  </w:style>
  <w:style w:type="character" w:styleId="IntenseEmphasis">
    <w:name w:val="Intense Emphasis"/>
    <w:uiPriority w:val="21"/>
    <w:semiHidden/>
    <w:unhideWhenUsed/>
    <w:rPr>
      <w:b/>
      <w:bCs/>
      <w:i/>
      <w:iCs/>
      <w:color w:val="7E97AD"/>
    </w:rPr>
  </w:style>
  <w:style w:type="paragraph" w:styleId="IntenseQuote">
    <w:name w:val="Intense Quote"/>
    <w:basedOn w:val="Normal"/>
    <w:next w:val="Normal"/>
    <w:link w:val="IntenseQuoteChar"/>
    <w:uiPriority w:val="30"/>
    <w:semiHidden/>
    <w:unhideWhenUsed/>
    <w:pPr>
      <w:pBdr>
        <w:bottom w:val="single" w:sz="4" w:space="4" w:color="7E97AD"/>
      </w:pBdr>
      <w:spacing w:before="200" w:after="280"/>
      <w:ind w:left="936" w:right="936"/>
    </w:pPr>
    <w:rPr>
      <w:b/>
      <w:bCs/>
      <w:i/>
      <w:iCs/>
      <w:color w:val="7E97AD"/>
    </w:rPr>
  </w:style>
  <w:style w:type="character" w:customStyle="1" w:styleId="IntenseQuoteChar">
    <w:name w:val="Intense Quote Char"/>
    <w:link w:val="IntenseQuote"/>
    <w:uiPriority w:val="30"/>
    <w:semiHidden/>
    <w:rPr>
      <w:b/>
      <w:bCs/>
      <w:i/>
      <w:iCs/>
      <w:color w:val="7E97AD"/>
    </w:rPr>
  </w:style>
  <w:style w:type="character" w:styleId="IntenseReference">
    <w:name w:val="Intense Reference"/>
    <w:uiPriority w:val="32"/>
    <w:semiHidden/>
    <w:unhideWhenUsed/>
    <w:rPr>
      <w:b/>
      <w:bCs/>
      <w:smallCaps/>
      <w:color w:val="CC8E60"/>
      <w:spacing w:val="5"/>
      <w:u w:val="single"/>
    </w:rPr>
  </w:style>
  <w:style w:type="table" w:styleId="LightGrid">
    <w:name w:val="Light Grid"/>
    <w:basedOn w:val="TableNormal"/>
    <w:uiPriority w:val="62"/>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w:eastAsia="Times New Roman"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Times New Roman"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tblPr>
      <w:tblStyleRowBandSize w:val="1"/>
      <w:tblStyleColBandSize w:val="1"/>
      <w:tblBorders>
        <w:top w:val="single" w:sz="8" w:space="0" w:color="7E97AD"/>
        <w:left w:val="single" w:sz="8" w:space="0" w:color="7E97AD"/>
        <w:bottom w:val="single" w:sz="8" w:space="0" w:color="7E97AD"/>
        <w:right w:val="single" w:sz="8" w:space="0" w:color="7E97AD"/>
        <w:insideH w:val="single" w:sz="8" w:space="0" w:color="7E97AD"/>
        <w:insideV w:val="single" w:sz="8" w:space="0" w:color="7E97AD"/>
      </w:tblBorders>
    </w:tblPr>
    <w:tblStylePr w:type="firstRow">
      <w:pPr>
        <w:spacing w:before="0" w:after="0" w:line="240" w:lineRule="auto"/>
      </w:pPr>
      <w:rPr>
        <w:rFonts w:ascii="Calibri" w:eastAsia="Times New Roman" w:hAnsi="Calibri" w:cs="Times New Roman"/>
        <w:b/>
        <w:bCs/>
      </w:rPr>
      <w:tblPr/>
      <w:tcPr>
        <w:tcBorders>
          <w:top w:val="single" w:sz="8" w:space="0" w:color="7E97AD"/>
          <w:left w:val="single" w:sz="8" w:space="0" w:color="7E97AD"/>
          <w:bottom w:val="single" w:sz="18" w:space="0" w:color="7E97AD"/>
          <w:right w:val="single" w:sz="8" w:space="0" w:color="7E97AD"/>
          <w:insideH w:val="nil"/>
          <w:insideV w:val="single" w:sz="8" w:space="0" w:color="7E97AD"/>
        </w:tcBorders>
      </w:tcPr>
    </w:tblStylePr>
    <w:tblStylePr w:type="lastRow">
      <w:pPr>
        <w:spacing w:before="0" w:after="0" w:line="240" w:lineRule="auto"/>
      </w:pPr>
      <w:rPr>
        <w:rFonts w:ascii="Calibri" w:eastAsia="Times New Roman" w:hAnsi="Calibri" w:cs="Times New Roman"/>
        <w:b/>
        <w:bCs/>
      </w:rPr>
      <w:tblPr/>
      <w:tcPr>
        <w:tcBorders>
          <w:top w:val="double" w:sz="6" w:space="0" w:color="7E97AD"/>
          <w:left w:val="single" w:sz="8" w:space="0" w:color="7E97AD"/>
          <w:bottom w:val="single" w:sz="8" w:space="0" w:color="7E97AD"/>
          <w:right w:val="single" w:sz="8" w:space="0" w:color="7E97AD"/>
          <w:insideH w:val="nil"/>
          <w:insideV w:val="single" w:sz="8" w:space="0" w:color="7E97AD"/>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7E97AD"/>
          <w:left w:val="single" w:sz="8" w:space="0" w:color="7E97AD"/>
          <w:bottom w:val="single" w:sz="8" w:space="0" w:color="7E97AD"/>
          <w:right w:val="single" w:sz="8" w:space="0" w:color="7E97AD"/>
        </w:tcBorders>
      </w:tcPr>
    </w:tblStylePr>
    <w:tblStylePr w:type="band1Vert">
      <w:tblPr/>
      <w:tcPr>
        <w:tcBorders>
          <w:top w:val="single" w:sz="8" w:space="0" w:color="7E97AD"/>
          <w:left w:val="single" w:sz="8" w:space="0" w:color="7E97AD"/>
          <w:bottom w:val="single" w:sz="8" w:space="0" w:color="7E97AD"/>
          <w:right w:val="single" w:sz="8" w:space="0" w:color="7E97AD"/>
        </w:tcBorders>
        <w:shd w:val="clear" w:color="auto" w:fill="DFE5EA"/>
      </w:tcPr>
    </w:tblStylePr>
    <w:tblStylePr w:type="band1Horz">
      <w:tblPr/>
      <w:tcPr>
        <w:tcBorders>
          <w:top w:val="single" w:sz="8" w:space="0" w:color="7E97AD"/>
          <w:left w:val="single" w:sz="8" w:space="0" w:color="7E97AD"/>
          <w:bottom w:val="single" w:sz="8" w:space="0" w:color="7E97AD"/>
          <w:right w:val="single" w:sz="8" w:space="0" w:color="7E97AD"/>
          <w:insideV w:val="single" w:sz="8" w:space="0" w:color="7E97AD"/>
        </w:tcBorders>
        <w:shd w:val="clear" w:color="auto" w:fill="DFE5EA"/>
      </w:tcPr>
    </w:tblStylePr>
    <w:tblStylePr w:type="band2Horz">
      <w:tblPr/>
      <w:tcPr>
        <w:tcBorders>
          <w:top w:val="single" w:sz="8" w:space="0" w:color="7E97AD"/>
          <w:left w:val="single" w:sz="8" w:space="0" w:color="7E97AD"/>
          <w:bottom w:val="single" w:sz="8" w:space="0" w:color="7E97AD"/>
          <w:right w:val="single" w:sz="8" w:space="0" w:color="7E97AD"/>
          <w:insideV w:val="single" w:sz="8" w:space="0" w:color="7E97AD"/>
        </w:tcBorders>
      </w:tcPr>
    </w:tblStylePr>
  </w:style>
  <w:style w:type="table" w:styleId="LightGrid-Accent2">
    <w:name w:val="Light Grid Accent 2"/>
    <w:basedOn w:val="TableNormal"/>
    <w:uiPriority w:val="62"/>
    <w:tblPr>
      <w:tblStyleRowBandSize w:val="1"/>
      <w:tblStyleColBandSize w:val="1"/>
      <w:tblBorders>
        <w:top w:val="single" w:sz="8" w:space="0" w:color="CC8E60"/>
        <w:left w:val="single" w:sz="8" w:space="0" w:color="CC8E60"/>
        <w:bottom w:val="single" w:sz="8" w:space="0" w:color="CC8E60"/>
        <w:right w:val="single" w:sz="8" w:space="0" w:color="CC8E60"/>
        <w:insideH w:val="single" w:sz="8" w:space="0" w:color="CC8E60"/>
        <w:insideV w:val="single" w:sz="8" w:space="0" w:color="CC8E60"/>
      </w:tblBorders>
    </w:tblPr>
    <w:tblStylePr w:type="firstRow">
      <w:pPr>
        <w:spacing w:before="0" w:after="0" w:line="240" w:lineRule="auto"/>
      </w:pPr>
      <w:rPr>
        <w:rFonts w:ascii="Calibri" w:eastAsia="Times New Roman" w:hAnsi="Calibri" w:cs="Times New Roman"/>
        <w:b/>
        <w:bCs/>
      </w:rPr>
      <w:tblPr/>
      <w:tcPr>
        <w:tcBorders>
          <w:top w:val="single" w:sz="8" w:space="0" w:color="CC8E60"/>
          <w:left w:val="single" w:sz="8" w:space="0" w:color="CC8E60"/>
          <w:bottom w:val="single" w:sz="18" w:space="0" w:color="CC8E60"/>
          <w:right w:val="single" w:sz="8" w:space="0" w:color="CC8E60"/>
          <w:insideH w:val="nil"/>
          <w:insideV w:val="single" w:sz="8" w:space="0" w:color="CC8E60"/>
        </w:tcBorders>
      </w:tcPr>
    </w:tblStylePr>
    <w:tblStylePr w:type="lastRow">
      <w:pPr>
        <w:spacing w:before="0" w:after="0" w:line="240" w:lineRule="auto"/>
      </w:pPr>
      <w:rPr>
        <w:rFonts w:ascii="Calibri" w:eastAsia="Times New Roman" w:hAnsi="Calibri" w:cs="Times New Roman"/>
        <w:b/>
        <w:bCs/>
      </w:rPr>
      <w:tblPr/>
      <w:tcPr>
        <w:tcBorders>
          <w:top w:val="double" w:sz="6" w:space="0" w:color="CC8E60"/>
          <w:left w:val="single" w:sz="8" w:space="0" w:color="CC8E60"/>
          <w:bottom w:val="single" w:sz="8" w:space="0" w:color="CC8E60"/>
          <w:right w:val="single" w:sz="8" w:space="0" w:color="CC8E60"/>
          <w:insideH w:val="nil"/>
          <w:insideV w:val="single" w:sz="8" w:space="0" w:color="CC8E60"/>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CC8E60"/>
          <w:left w:val="single" w:sz="8" w:space="0" w:color="CC8E60"/>
          <w:bottom w:val="single" w:sz="8" w:space="0" w:color="CC8E60"/>
          <w:right w:val="single" w:sz="8" w:space="0" w:color="CC8E60"/>
        </w:tcBorders>
      </w:tcPr>
    </w:tblStylePr>
    <w:tblStylePr w:type="band1Vert">
      <w:tblPr/>
      <w:tcPr>
        <w:tcBorders>
          <w:top w:val="single" w:sz="8" w:space="0" w:color="CC8E60"/>
          <w:left w:val="single" w:sz="8" w:space="0" w:color="CC8E60"/>
          <w:bottom w:val="single" w:sz="8" w:space="0" w:color="CC8E60"/>
          <w:right w:val="single" w:sz="8" w:space="0" w:color="CC8E60"/>
        </w:tcBorders>
        <w:shd w:val="clear" w:color="auto" w:fill="F2E2D7"/>
      </w:tcPr>
    </w:tblStylePr>
    <w:tblStylePr w:type="band1Horz">
      <w:tblPr/>
      <w:tcPr>
        <w:tcBorders>
          <w:top w:val="single" w:sz="8" w:space="0" w:color="CC8E60"/>
          <w:left w:val="single" w:sz="8" w:space="0" w:color="CC8E60"/>
          <w:bottom w:val="single" w:sz="8" w:space="0" w:color="CC8E60"/>
          <w:right w:val="single" w:sz="8" w:space="0" w:color="CC8E60"/>
          <w:insideV w:val="single" w:sz="8" w:space="0" w:color="CC8E60"/>
        </w:tcBorders>
        <w:shd w:val="clear" w:color="auto" w:fill="F2E2D7"/>
      </w:tcPr>
    </w:tblStylePr>
    <w:tblStylePr w:type="band2Horz">
      <w:tblPr/>
      <w:tcPr>
        <w:tcBorders>
          <w:top w:val="single" w:sz="8" w:space="0" w:color="CC8E60"/>
          <w:left w:val="single" w:sz="8" w:space="0" w:color="CC8E60"/>
          <w:bottom w:val="single" w:sz="8" w:space="0" w:color="CC8E60"/>
          <w:right w:val="single" w:sz="8" w:space="0" w:color="CC8E60"/>
          <w:insideV w:val="single" w:sz="8" w:space="0" w:color="CC8E60"/>
        </w:tcBorders>
      </w:tcPr>
    </w:tblStylePr>
  </w:style>
  <w:style w:type="table" w:styleId="LightGrid-Accent3">
    <w:name w:val="Light Grid Accent 3"/>
    <w:basedOn w:val="TableNormal"/>
    <w:uiPriority w:val="62"/>
    <w:tblPr>
      <w:tblStyleRowBandSize w:val="1"/>
      <w:tblStyleColBandSize w:val="1"/>
      <w:tblBorders>
        <w:top w:val="single" w:sz="8" w:space="0" w:color="7A6A60"/>
        <w:left w:val="single" w:sz="8" w:space="0" w:color="7A6A60"/>
        <w:bottom w:val="single" w:sz="8" w:space="0" w:color="7A6A60"/>
        <w:right w:val="single" w:sz="8" w:space="0" w:color="7A6A60"/>
        <w:insideH w:val="single" w:sz="8" w:space="0" w:color="7A6A60"/>
        <w:insideV w:val="single" w:sz="8" w:space="0" w:color="7A6A60"/>
      </w:tblBorders>
    </w:tblPr>
    <w:tblStylePr w:type="firstRow">
      <w:pPr>
        <w:spacing w:before="0" w:after="0" w:line="240" w:lineRule="auto"/>
      </w:pPr>
      <w:rPr>
        <w:rFonts w:ascii="Calibri" w:eastAsia="Times New Roman" w:hAnsi="Calibri" w:cs="Times New Roman"/>
        <w:b/>
        <w:bCs/>
      </w:rPr>
      <w:tblPr/>
      <w:tcPr>
        <w:tcBorders>
          <w:top w:val="single" w:sz="8" w:space="0" w:color="7A6A60"/>
          <w:left w:val="single" w:sz="8" w:space="0" w:color="7A6A60"/>
          <w:bottom w:val="single" w:sz="18" w:space="0" w:color="7A6A60"/>
          <w:right w:val="single" w:sz="8" w:space="0" w:color="7A6A60"/>
          <w:insideH w:val="nil"/>
          <w:insideV w:val="single" w:sz="8" w:space="0" w:color="7A6A60"/>
        </w:tcBorders>
      </w:tcPr>
    </w:tblStylePr>
    <w:tblStylePr w:type="lastRow">
      <w:pPr>
        <w:spacing w:before="0" w:after="0" w:line="240" w:lineRule="auto"/>
      </w:pPr>
      <w:rPr>
        <w:rFonts w:ascii="Calibri" w:eastAsia="Times New Roman" w:hAnsi="Calibri" w:cs="Times New Roman"/>
        <w:b/>
        <w:bCs/>
      </w:rPr>
      <w:tblPr/>
      <w:tcPr>
        <w:tcBorders>
          <w:top w:val="double" w:sz="6" w:space="0" w:color="7A6A60"/>
          <w:left w:val="single" w:sz="8" w:space="0" w:color="7A6A60"/>
          <w:bottom w:val="single" w:sz="8" w:space="0" w:color="7A6A60"/>
          <w:right w:val="single" w:sz="8" w:space="0" w:color="7A6A60"/>
          <w:insideH w:val="nil"/>
          <w:insideV w:val="single" w:sz="8" w:space="0" w:color="7A6A60"/>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7A6A60"/>
          <w:left w:val="single" w:sz="8" w:space="0" w:color="7A6A60"/>
          <w:bottom w:val="single" w:sz="8" w:space="0" w:color="7A6A60"/>
          <w:right w:val="single" w:sz="8" w:space="0" w:color="7A6A60"/>
        </w:tcBorders>
      </w:tcPr>
    </w:tblStylePr>
    <w:tblStylePr w:type="band1Vert">
      <w:tblPr/>
      <w:tcPr>
        <w:tcBorders>
          <w:top w:val="single" w:sz="8" w:space="0" w:color="7A6A60"/>
          <w:left w:val="single" w:sz="8" w:space="0" w:color="7A6A60"/>
          <w:bottom w:val="single" w:sz="8" w:space="0" w:color="7A6A60"/>
          <w:right w:val="single" w:sz="8" w:space="0" w:color="7A6A60"/>
        </w:tcBorders>
        <w:shd w:val="clear" w:color="auto" w:fill="DFD9D6"/>
      </w:tcPr>
    </w:tblStylePr>
    <w:tblStylePr w:type="band1Horz">
      <w:tblPr/>
      <w:tcPr>
        <w:tcBorders>
          <w:top w:val="single" w:sz="8" w:space="0" w:color="7A6A60"/>
          <w:left w:val="single" w:sz="8" w:space="0" w:color="7A6A60"/>
          <w:bottom w:val="single" w:sz="8" w:space="0" w:color="7A6A60"/>
          <w:right w:val="single" w:sz="8" w:space="0" w:color="7A6A60"/>
          <w:insideV w:val="single" w:sz="8" w:space="0" w:color="7A6A60"/>
        </w:tcBorders>
        <w:shd w:val="clear" w:color="auto" w:fill="DFD9D6"/>
      </w:tcPr>
    </w:tblStylePr>
    <w:tblStylePr w:type="band2Horz">
      <w:tblPr/>
      <w:tcPr>
        <w:tcBorders>
          <w:top w:val="single" w:sz="8" w:space="0" w:color="7A6A60"/>
          <w:left w:val="single" w:sz="8" w:space="0" w:color="7A6A60"/>
          <w:bottom w:val="single" w:sz="8" w:space="0" w:color="7A6A60"/>
          <w:right w:val="single" w:sz="8" w:space="0" w:color="7A6A60"/>
          <w:insideV w:val="single" w:sz="8" w:space="0" w:color="7A6A60"/>
        </w:tcBorders>
      </w:tcPr>
    </w:tblStylePr>
  </w:style>
  <w:style w:type="table" w:styleId="LightGrid-Accent4">
    <w:name w:val="Light Grid Accent 4"/>
    <w:basedOn w:val="TableNormal"/>
    <w:uiPriority w:val="62"/>
    <w:tblPr>
      <w:tblStyleRowBandSize w:val="1"/>
      <w:tblStyleColBandSize w:val="1"/>
      <w:tblBorders>
        <w:top w:val="single" w:sz="8" w:space="0" w:color="B4936D"/>
        <w:left w:val="single" w:sz="8" w:space="0" w:color="B4936D"/>
        <w:bottom w:val="single" w:sz="8" w:space="0" w:color="B4936D"/>
        <w:right w:val="single" w:sz="8" w:space="0" w:color="B4936D"/>
        <w:insideH w:val="single" w:sz="8" w:space="0" w:color="B4936D"/>
        <w:insideV w:val="single" w:sz="8" w:space="0" w:color="B4936D"/>
      </w:tblBorders>
    </w:tblPr>
    <w:tblStylePr w:type="firstRow">
      <w:pPr>
        <w:spacing w:before="0" w:after="0" w:line="240" w:lineRule="auto"/>
      </w:pPr>
      <w:rPr>
        <w:rFonts w:ascii="Calibri" w:eastAsia="Times New Roman" w:hAnsi="Calibri" w:cs="Times New Roman"/>
        <w:b/>
        <w:bCs/>
      </w:rPr>
      <w:tblPr/>
      <w:tcPr>
        <w:tcBorders>
          <w:top w:val="single" w:sz="8" w:space="0" w:color="B4936D"/>
          <w:left w:val="single" w:sz="8" w:space="0" w:color="B4936D"/>
          <w:bottom w:val="single" w:sz="18" w:space="0" w:color="B4936D"/>
          <w:right w:val="single" w:sz="8" w:space="0" w:color="B4936D"/>
          <w:insideH w:val="nil"/>
          <w:insideV w:val="single" w:sz="8" w:space="0" w:color="B4936D"/>
        </w:tcBorders>
      </w:tcPr>
    </w:tblStylePr>
    <w:tblStylePr w:type="lastRow">
      <w:pPr>
        <w:spacing w:before="0" w:after="0" w:line="240" w:lineRule="auto"/>
      </w:pPr>
      <w:rPr>
        <w:rFonts w:ascii="Calibri" w:eastAsia="Times New Roman" w:hAnsi="Calibri" w:cs="Times New Roman"/>
        <w:b/>
        <w:bCs/>
      </w:rPr>
      <w:tblPr/>
      <w:tcPr>
        <w:tcBorders>
          <w:top w:val="double" w:sz="6" w:space="0" w:color="B4936D"/>
          <w:left w:val="single" w:sz="8" w:space="0" w:color="B4936D"/>
          <w:bottom w:val="single" w:sz="8" w:space="0" w:color="B4936D"/>
          <w:right w:val="single" w:sz="8" w:space="0" w:color="B4936D"/>
          <w:insideH w:val="nil"/>
          <w:insideV w:val="single" w:sz="8" w:space="0" w:color="B4936D"/>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B4936D"/>
          <w:left w:val="single" w:sz="8" w:space="0" w:color="B4936D"/>
          <w:bottom w:val="single" w:sz="8" w:space="0" w:color="B4936D"/>
          <w:right w:val="single" w:sz="8" w:space="0" w:color="B4936D"/>
        </w:tcBorders>
      </w:tcPr>
    </w:tblStylePr>
    <w:tblStylePr w:type="band1Vert">
      <w:tblPr/>
      <w:tcPr>
        <w:tcBorders>
          <w:top w:val="single" w:sz="8" w:space="0" w:color="B4936D"/>
          <w:left w:val="single" w:sz="8" w:space="0" w:color="B4936D"/>
          <w:bottom w:val="single" w:sz="8" w:space="0" w:color="B4936D"/>
          <w:right w:val="single" w:sz="8" w:space="0" w:color="B4936D"/>
        </w:tcBorders>
        <w:shd w:val="clear" w:color="auto" w:fill="ECE4DA"/>
      </w:tcPr>
    </w:tblStylePr>
    <w:tblStylePr w:type="band1Horz">
      <w:tblPr/>
      <w:tcPr>
        <w:tcBorders>
          <w:top w:val="single" w:sz="8" w:space="0" w:color="B4936D"/>
          <w:left w:val="single" w:sz="8" w:space="0" w:color="B4936D"/>
          <w:bottom w:val="single" w:sz="8" w:space="0" w:color="B4936D"/>
          <w:right w:val="single" w:sz="8" w:space="0" w:color="B4936D"/>
          <w:insideV w:val="single" w:sz="8" w:space="0" w:color="B4936D"/>
        </w:tcBorders>
        <w:shd w:val="clear" w:color="auto" w:fill="ECE4DA"/>
      </w:tcPr>
    </w:tblStylePr>
    <w:tblStylePr w:type="band2Horz">
      <w:tblPr/>
      <w:tcPr>
        <w:tcBorders>
          <w:top w:val="single" w:sz="8" w:space="0" w:color="B4936D"/>
          <w:left w:val="single" w:sz="8" w:space="0" w:color="B4936D"/>
          <w:bottom w:val="single" w:sz="8" w:space="0" w:color="B4936D"/>
          <w:right w:val="single" w:sz="8" w:space="0" w:color="B4936D"/>
          <w:insideV w:val="single" w:sz="8" w:space="0" w:color="B4936D"/>
        </w:tcBorders>
      </w:tcPr>
    </w:tblStylePr>
  </w:style>
  <w:style w:type="table" w:styleId="LightGrid-Accent5">
    <w:name w:val="Light Grid Accent 5"/>
    <w:basedOn w:val="TableNormal"/>
    <w:uiPriority w:val="62"/>
    <w:tblPr>
      <w:tblStyleRowBandSize w:val="1"/>
      <w:tblStyleColBandSize w:val="1"/>
      <w:tblBorders>
        <w:top w:val="single" w:sz="8" w:space="0" w:color="67787B"/>
        <w:left w:val="single" w:sz="8" w:space="0" w:color="67787B"/>
        <w:bottom w:val="single" w:sz="8" w:space="0" w:color="67787B"/>
        <w:right w:val="single" w:sz="8" w:space="0" w:color="67787B"/>
        <w:insideH w:val="single" w:sz="8" w:space="0" w:color="67787B"/>
        <w:insideV w:val="single" w:sz="8" w:space="0" w:color="67787B"/>
      </w:tblBorders>
    </w:tblPr>
    <w:tblStylePr w:type="firstRow">
      <w:pPr>
        <w:spacing w:before="0" w:after="0" w:line="240" w:lineRule="auto"/>
      </w:pPr>
      <w:rPr>
        <w:rFonts w:ascii="Calibri" w:eastAsia="Times New Roman" w:hAnsi="Calibri" w:cs="Times New Roman"/>
        <w:b/>
        <w:bCs/>
      </w:rPr>
      <w:tblPr/>
      <w:tcPr>
        <w:tcBorders>
          <w:top w:val="single" w:sz="8" w:space="0" w:color="67787B"/>
          <w:left w:val="single" w:sz="8" w:space="0" w:color="67787B"/>
          <w:bottom w:val="single" w:sz="18" w:space="0" w:color="67787B"/>
          <w:right w:val="single" w:sz="8" w:space="0" w:color="67787B"/>
          <w:insideH w:val="nil"/>
          <w:insideV w:val="single" w:sz="8" w:space="0" w:color="67787B"/>
        </w:tcBorders>
      </w:tcPr>
    </w:tblStylePr>
    <w:tblStylePr w:type="lastRow">
      <w:pPr>
        <w:spacing w:before="0" w:after="0" w:line="240" w:lineRule="auto"/>
      </w:pPr>
      <w:rPr>
        <w:rFonts w:ascii="Calibri" w:eastAsia="Times New Roman" w:hAnsi="Calibri" w:cs="Times New Roman"/>
        <w:b/>
        <w:bCs/>
      </w:rPr>
      <w:tblPr/>
      <w:tcPr>
        <w:tcBorders>
          <w:top w:val="double" w:sz="6" w:space="0" w:color="67787B"/>
          <w:left w:val="single" w:sz="8" w:space="0" w:color="67787B"/>
          <w:bottom w:val="single" w:sz="8" w:space="0" w:color="67787B"/>
          <w:right w:val="single" w:sz="8" w:space="0" w:color="67787B"/>
          <w:insideH w:val="nil"/>
          <w:insideV w:val="single" w:sz="8" w:space="0" w:color="67787B"/>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67787B"/>
          <w:left w:val="single" w:sz="8" w:space="0" w:color="67787B"/>
          <w:bottom w:val="single" w:sz="8" w:space="0" w:color="67787B"/>
          <w:right w:val="single" w:sz="8" w:space="0" w:color="67787B"/>
        </w:tcBorders>
      </w:tcPr>
    </w:tblStylePr>
    <w:tblStylePr w:type="band1Vert">
      <w:tblPr/>
      <w:tcPr>
        <w:tcBorders>
          <w:top w:val="single" w:sz="8" w:space="0" w:color="67787B"/>
          <w:left w:val="single" w:sz="8" w:space="0" w:color="67787B"/>
          <w:bottom w:val="single" w:sz="8" w:space="0" w:color="67787B"/>
          <w:right w:val="single" w:sz="8" w:space="0" w:color="67787B"/>
        </w:tcBorders>
        <w:shd w:val="clear" w:color="auto" w:fill="D8DEDF"/>
      </w:tcPr>
    </w:tblStylePr>
    <w:tblStylePr w:type="band1Horz">
      <w:tblPr/>
      <w:tcPr>
        <w:tcBorders>
          <w:top w:val="single" w:sz="8" w:space="0" w:color="67787B"/>
          <w:left w:val="single" w:sz="8" w:space="0" w:color="67787B"/>
          <w:bottom w:val="single" w:sz="8" w:space="0" w:color="67787B"/>
          <w:right w:val="single" w:sz="8" w:space="0" w:color="67787B"/>
          <w:insideV w:val="single" w:sz="8" w:space="0" w:color="67787B"/>
        </w:tcBorders>
        <w:shd w:val="clear" w:color="auto" w:fill="D8DEDF"/>
      </w:tcPr>
    </w:tblStylePr>
    <w:tblStylePr w:type="band2Horz">
      <w:tblPr/>
      <w:tcPr>
        <w:tcBorders>
          <w:top w:val="single" w:sz="8" w:space="0" w:color="67787B"/>
          <w:left w:val="single" w:sz="8" w:space="0" w:color="67787B"/>
          <w:bottom w:val="single" w:sz="8" w:space="0" w:color="67787B"/>
          <w:right w:val="single" w:sz="8" w:space="0" w:color="67787B"/>
          <w:insideV w:val="single" w:sz="8" w:space="0" w:color="67787B"/>
        </w:tcBorders>
      </w:tcPr>
    </w:tblStylePr>
  </w:style>
  <w:style w:type="table" w:styleId="LightGrid-Accent6">
    <w:name w:val="Light Grid Accent 6"/>
    <w:basedOn w:val="TableNormal"/>
    <w:uiPriority w:val="62"/>
    <w:tblPr>
      <w:tblStyleRowBandSize w:val="1"/>
      <w:tblStyleColBandSize w:val="1"/>
      <w:tblBorders>
        <w:top w:val="single" w:sz="8" w:space="0" w:color="9D936F"/>
        <w:left w:val="single" w:sz="8" w:space="0" w:color="9D936F"/>
        <w:bottom w:val="single" w:sz="8" w:space="0" w:color="9D936F"/>
        <w:right w:val="single" w:sz="8" w:space="0" w:color="9D936F"/>
        <w:insideH w:val="single" w:sz="8" w:space="0" w:color="9D936F"/>
        <w:insideV w:val="single" w:sz="8" w:space="0" w:color="9D936F"/>
      </w:tblBorders>
    </w:tblPr>
    <w:tblStylePr w:type="firstRow">
      <w:pPr>
        <w:spacing w:before="0" w:after="0" w:line="240" w:lineRule="auto"/>
      </w:pPr>
      <w:rPr>
        <w:rFonts w:ascii="Calibri" w:eastAsia="Times New Roman" w:hAnsi="Calibri" w:cs="Times New Roman"/>
        <w:b/>
        <w:bCs/>
      </w:rPr>
      <w:tblPr/>
      <w:tcPr>
        <w:tcBorders>
          <w:top w:val="single" w:sz="8" w:space="0" w:color="9D936F"/>
          <w:left w:val="single" w:sz="8" w:space="0" w:color="9D936F"/>
          <w:bottom w:val="single" w:sz="18" w:space="0" w:color="9D936F"/>
          <w:right w:val="single" w:sz="8" w:space="0" w:color="9D936F"/>
          <w:insideH w:val="nil"/>
          <w:insideV w:val="single" w:sz="8" w:space="0" w:color="9D936F"/>
        </w:tcBorders>
      </w:tcPr>
    </w:tblStylePr>
    <w:tblStylePr w:type="lastRow">
      <w:pPr>
        <w:spacing w:before="0" w:after="0" w:line="240" w:lineRule="auto"/>
      </w:pPr>
      <w:rPr>
        <w:rFonts w:ascii="Calibri" w:eastAsia="Times New Roman" w:hAnsi="Calibri" w:cs="Times New Roman"/>
        <w:b/>
        <w:bCs/>
      </w:rPr>
      <w:tblPr/>
      <w:tcPr>
        <w:tcBorders>
          <w:top w:val="double" w:sz="6" w:space="0" w:color="9D936F"/>
          <w:left w:val="single" w:sz="8" w:space="0" w:color="9D936F"/>
          <w:bottom w:val="single" w:sz="8" w:space="0" w:color="9D936F"/>
          <w:right w:val="single" w:sz="8" w:space="0" w:color="9D936F"/>
          <w:insideH w:val="nil"/>
          <w:insideV w:val="single" w:sz="8" w:space="0" w:color="9D936F"/>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9D936F"/>
          <w:left w:val="single" w:sz="8" w:space="0" w:color="9D936F"/>
          <w:bottom w:val="single" w:sz="8" w:space="0" w:color="9D936F"/>
          <w:right w:val="single" w:sz="8" w:space="0" w:color="9D936F"/>
        </w:tcBorders>
      </w:tcPr>
    </w:tblStylePr>
    <w:tblStylePr w:type="band1Vert">
      <w:tblPr/>
      <w:tcPr>
        <w:tcBorders>
          <w:top w:val="single" w:sz="8" w:space="0" w:color="9D936F"/>
          <w:left w:val="single" w:sz="8" w:space="0" w:color="9D936F"/>
          <w:bottom w:val="single" w:sz="8" w:space="0" w:color="9D936F"/>
          <w:right w:val="single" w:sz="8" w:space="0" w:color="9D936F"/>
        </w:tcBorders>
        <w:shd w:val="clear" w:color="auto" w:fill="E6E4DB"/>
      </w:tcPr>
    </w:tblStylePr>
    <w:tblStylePr w:type="band1Horz">
      <w:tblPr/>
      <w:tcPr>
        <w:tcBorders>
          <w:top w:val="single" w:sz="8" w:space="0" w:color="9D936F"/>
          <w:left w:val="single" w:sz="8" w:space="0" w:color="9D936F"/>
          <w:bottom w:val="single" w:sz="8" w:space="0" w:color="9D936F"/>
          <w:right w:val="single" w:sz="8" w:space="0" w:color="9D936F"/>
          <w:insideV w:val="single" w:sz="8" w:space="0" w:color="9D936F"/>
        </w:tcBorders>
        <w:shd w:val="clear" w:color="auto" w:fill="E6E4DB"/>
      </w:tcPr>
    </w:tblStylePr>
    <w:tblStylePr w:type="band2Horz">
      <w:tblPr/>
      <w:tcPr>
        <w:tcBorders>
          <w:top w:val="single" w:sz="8" w:space="0" w:color="9D936F"/>
          <w:left w:val="single" w:sz="8" w:space="0" w:color="9D936F"/>
          <w:bottom w:val="single" w:sz="8" w:space="0" w:color="9D936F"/>
          <w:right w:val="single" w:sz="8" w:space="0" w:color="9D936F"/>
          <w:insideV w:val="single" w:sz="8" w:space="0" w:color="9D936F"/>
        </w:tcBorders>
      </w:tcPr>
    </w:tblStylePr>
  </w:style>
  <w:style w:type="table" w:styleId="LightList">
    <w:name w:val="Light List"/>
    <w:basedOn w:val="TableNormal"/>
    <w:uiPriority w:val="6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StyleRowBandSize w:val="1"/>
      <w:tblStyleColBandSize w:val="1"/>
      <w:tblBorders>
        <w:top w:val="single" w:sz="8" w:space="0" w:color="7E97AD"/>
        <w:left w:val="single" w:sz="8" w:space="0" w:color="7E97AD"/>
        <w:bottom w:val="single" w:sz="8" w:space="0" w:color="7E97AD"/>
        <w:right w:val="single" w:sz="8" w:space="0" w:color="7E97AD"/>
      </w:tblBorders>
    </w:tblPr>
    <w:tblStylePr w:type="firstRow">
      <w:pPr>
        <w:spacing w:before="0" w:after="0" w:line="240" w:lineRule="auto"/>
      </w:pPr>
      <w:rPr>
        <w:b/>
        <w:bCs/>
        <w:color w:val="FFFFFF"/>
      </w:rPr>
      <w:tblPr/>
      <w:tcPr>
        <w:shd w:val="clear" w:color="auto" w:fill="7E97AD"/>
      </w:tcPr>
    </w:tblStylePr>
    <w:tblStylePr w:type="lastRow">
      <w:pPr>
        <w:spacing w:before="0" w:after="0" w:line="240" w:lineRule="auto"/>
      </w:pPr>
      <w:rPr>
        <w:b/>
        <w:bCs/>
      </w:rPr>
      <w:tblPr/>
      <w:tcPr>
        <w:tcBorders>
          <w:top w:val="double" w:sz="6" w:space="0" w:color="7E97AD"/>
          <w:left w:val="single" w:sz="8" w:space="0" w:color="7E97AD"/>
          <w:bottom w:val="single" w:sz="8" w:space="0" w:color="7E97AD"/>
          <w:right w:val="single" w:sz="8" w:space="0" w:color="7E97AD"/>
        </w:tcBorders>
      </w:tcPr>
    </w:tblStylePr>
    <w:tblStylePr w:type="firstCol">
      <w:rPr>
        <w:b/>
        <w:bCs/>
      </w:rPr>
    </w:tblStylePr>
    <w:tblStylePr w:type="lastCol">
      <w:rPr>
        <w:b/>
        <w:bCs/>
      </w:rPr>
    </w:tblStylePr>
    <w:tblStylePr w:type="band1Vert">
      <w:tblPr/>
      <w:tcPr>
        <w:tcBorders>
          <w:top w:val="single" w:sz="8" w:space="0" w:color="7E97AD"/>
          <w:left w:val="single" w:sz="8" w:space="0" w:color="7E97AD"/>
          <w:bottom w:val="single" w:sz="8" w:space="0" w:color="7E97AD"/>
          <w:right w:val="single" w:sz="8" w:space="0" w:color="7E97AD"/>
        </w:tcBorders>
      </w:tcPr>
    </w:tblStylePr>
    <w:tblStylePr w:type="band1Horz">
      <w:tblPr/>
      <w:tcPr>
        <w:tcBorders>
          <w:top w:val="single" w:sz="8" w:space="0" w:color="7E97AD"/>
          <w:left w:val="single" w:sz="8" w:space="0" w:color="7E97AD"/>
          <w:bottom w:val="single" w:sz="8" w:space="0" w:color="7E97AD"/>
          <w:right w:val="single" w:sz="8" w:space="0" w:color="7E97AD"/>
        </w:tcBorders>
      </w:tcPr>
    </w:tblStylePr>
  </w:style>
  <w:style w:type="table" w:styleId="LightList-Accent2">
    <w:name w:val="Light List Accent 2"/>
    <w:basedOn w:val="TableNormal"/>
    <w:uiPriority w:val="61"/>
    <w:tblPr>
      <w:tblStyleRowBandSize w:val="1"/>
      <w:tblStyleColBandSize w:val="1"/>
      <w:tblBorders>
        <w:top w:val="single" w:sz="8" w:space="0" w:color="CC8E60"/>
        <w:left w:val="single" w:sz="8" w:space="0" w:color="CC8E60"/>
        <w:bottom w:val="single" w:sz="8" w:space="0" w:color="CC8E60"/>
        <w:right w:val="single" w:sz="8" w:space="0" w:color="CC8E60"/>
      </w:tblBorders>
    </w:tblPr>
    <w:tblStylePr w:type="firstRow">
      <w:pPr>
        <w:spacing w:before="0" w:after="0" w:line="240" w:lineRule="auto"/>
      </w:pPr>
      <w:rPr>
        <w:b/>
        <w:bCs/>
        <w:color w:val="FFFFFF"/>
      </w:rPr>
      <w:tblPr/>
      <w:tcPr>
        <w:shd w:val="clear" w:color="auto" w:fill="CC8E60"/>
      </w:tcPr>
    </w:tblStylePr>
    <w:tblStylePr w:type="lastRow">
      <w:pPr>
        <w:spacing w:before="0" w:after="0" w:line="240" w:lineRule="auto"/>
      </w:pPr>
      <w:rPr>
        <w:b/>
        <w:bCs/>
      </w:rPr>
      <w:tblPr/>
      <w:tcPr>
        <w:tcBorders>
          <w:top w:val="double" w:sz="6" w:space="0" w:color="CC8E60"/>
          <w:left w:val="single" w:sz="8" w:space="0" w:color="CC8E60"/>
          <w:bottom w:val="single" w:sz="8" w:space="0" w:color="CC8E60"/>
          <w:right w:val="single" w:sz="8" w:space="0" w:color="CC8E60"/>
        </w:tcBorders>
      </w:tcPr>
    </w:tblStylePr>
    <w:tblStylePr w:type="firstCol">
      <w:rPr>
        <w:b/>
        <w:bCs/>
      </w:rPr>
    </w:tblStylePr>
    <w:tblStylePr w:type="lastCol">
      <w:rPr>
        <w:b/>
        <w:bCs/>
      </w:rPr>
    </w:tblStylePr>
    <w:tblStylePr w:type="band1Vert">
      <w:tblPr/>
      <w:tcPr>
        <w:tcBorders>
          <w:top w:val="single" w:sz="8" w:space="0" w:color="CC8E60"/>
          <w:left w:val="single" w:sz="8" w:space="0" w:color="CC8E60"/>
          <w:bottom w:val="single" w:sz="8" w:space="0" w:color="CC8E60"/>
          <w:right w:val="single" w:sz="8" w:space="0" w:color="CC8E60"/>
        </w:tcBorders>
      </w:tcPr>
    </w:tblStylePr>
    <w:tblStylePr w:type="band1Horz">
      <w:tblPr/>
      <w:tcPr>
        <w:tcBorders>
          <w:top w:val="single" w:sz="8" w:space="0" w:color="CC8E60"/>
          <w:left w:val="single" w:sz="8" w:space="0" w:color="CC8E60"/>
          <w:bottom w:val="single" w:sz="8" w:space="0" w:color="CC8E60"/>
          <w:right w:val="single" w:sz="8" w:space="0" w:color="CC8E60"/>
        </w:tcBorders>
      </w:tcPr>
    </w:tblStylePr>
  </w:style>
  <w:style w:type="table" w:styleId="LightList-Accent3">
    <w:name w:val="Light List Accent 3"/>
    <w:basedOn w:val="TableNormal"/>
    <w:uiPriority w:val="61"/>
    <w:tblPr>
      <w:tblStyleRowBandSize w:val="1"/>
      <w:tblStyleColBandSize w:val="1"/>
      <w:tblBorders>
        <w:top w:val="single" w:sz="8" w:space="0" w:color="7A6A60"/>
        <w:left w:val="single" w:sz="8" w:space="0" w:color="7A6A60"/>
        <w:bottom w:val="single" w:sz="8" w:space="0" w:color="7A6A60"/>
        <w:right w:val="single" w:sz="8" w:space="0" w:color="7A6A60"/>
      </w:tblBorders>
    </w:tblPr>
    <w:tblStylePr w:type="firstRow">
      <w:pPr>
        <w:spacing w:before="0" w:after="0" w:line="240" w:lineRule="auto"/>
      </w:pPr>
      <w:rPr>
        <w:b/>
        <w:bCs/>
        <w:color w:val="FFFFFF"/>
      </w:rPr>
      <w:tblPr/>
      <w:tcPr>
        <w:shd w:val="clear" w:color="auto" w:fill="7A6A60"/>
      </w:tcPr>
    </w:tblStylePr>
    <w:tblStylePr w:type="lastRow">
      <w:pPr>
        <w:spacing w:before="0" w:after="0" w:line="240" w:lineRule="auto"/>
      </w:pPr>
      <w:rPr>
        <w:b/>
        <w:bCs/>
      </w:rPr>
      <w:tblPr/>
      <w:tcPr>
        <w:tcBorders>
          <w:top w:val="double" w:sz="6" w:space="0" w:color="7A6A60"/>
          <w:left w:val="single" w:sz="8" w:space="0" w:color="7A6A60"/>
          <w:bottom w:val="single" w:sz="8" w:space="0" w:color="7A6A60"/>
          <w:right w:val="single" w:sz="8" w:space="0" w:color="7A6A60"/>
        </w:tcBorders>
      </w:tcPr>
    </w:tblStylePr>
    <w:tblStylePr w:type="firstCol">
      <w:rPr>
        <w:b/>
        <w:bCs/>
      </w:rPr>
    </w:tblStylePr>
    <w:tblStylePr w:type="lastCol">
      <w:rPr>
        <w:b/>
        <w:bCs/>
      </w:rPr>
    </w:tblStylePr>
    <w:tblStylePr w:type="band1Vert">
      <w:tblPr/>
      <w:tcPr>
        <w:tcBorders>
          <w:top w:val="single" w:sz="8" w:space="0" w:color="7A6A60"/>
          <w:left w:val="single" w:sz="8" w:space="0" w:color="7A6A60"/>
          <w:bottom w:val="single" w:sz="8" w:space="0" w:color="7A6A60"/>
          <w:right w:val="single" w:sz="8" w:space="0" w:color="7A6A60"/>
        </w:tcBorders>
      </w:tcPr>
    </w:tblStylePr>
    <w:tblStylePr w:type="band1Horz">
      <w:tblPr/>
      <w:tcPr>
        <w:tcBorders>
          <w:top w:val="single" w:sz="8" w:space="0" w:color="7A6A60"/>
          <w:left w:val="single" w:sz="8" w:space="0" w:color="7A6A60"/>
          <w:bottom w:val="single" w:sz="8" w:space="0" w:color="7A6A60"/>
          <w:right w:val="single" w:sz="8" w:space="0" w:color="7A6A60"/>
        </w:tcBorders>
      </w:tcPr>
    </w:tblStylePr>
  </w:style>
  <w:style w:type="table" w:styleId="LightList-Accent4">
    <w:name w:val="Light List Accent 4"/>
    <w:basedOn w:val="TableNormal"/>
    <w:uiPriority w:val="61"/>
    <w:tblPr>
      <w:tblStyleRowBandSize w:val="1"/>
      <w:tblStyleColBandSize w:val="1"/>
      <w:tblBorders>
        <w:top w:val="single" w:sz="8" w:space="0" w:color="B4936D"/>
        <w:left w:val="single" w:sz="8" w:space="0" w:color="B4936D"/>
        <w:bottom w:val="single" w:sz="8" w:space="0" w:color="B4936D"/>
        <w:right w:val="single" w:sz="8" w:space="0" w:color="B4936D"/>
      </w:tblBorders>
    </w:tblPr>
    <w:tblStylePr w:type="firstRow">
      <w:pPr>
        <w:spacing w:before="0" w:after="0" w:line="240" w:lineRule="auto"/>
      </w:pPr>
      <w:rPr>
        <w:b/>
        <w:bCs/>
        <w:color w:val="FFFFFF"/>
      </w:rPr>
      <w:tblPr/>
      <w:tcPr>
        <w:shd w:val="clear" w:color="auto" w:fill="B4936D"/>
      </w:tcPr>
    </w:tblStylePr>
    <w:tblStylePr w:type="lastRow">
      <w:pPr>
        <w:spacing w:before="0" w:after="0" w:line="240" w:lineRule="auto"/>
      </w:pPr>
      <w:rPr>
        <w:b/>
        <w:bCs/>
      </w:rPr>
      <w:tblPr/>
      <w:tcPr>
        <w:tcBorders>
          <w:top w:val="double" w:sz="6" w:space="0" w:color="B4936D"/>
          <w:left w:val="single" w:sz="8" w:space="0" w:color="B4936D"/>
          <w:bottom w:val="single" w:sz="8" w:space="0" w:color="B4936D"/>
          <w:right w:val="single" w:sz="8" w:space="0" w:color="B4936D"/>
        </w:tcBorders>
      </w:tcPr>
    </w:tblStylePr>
    <w:tblStylePr w:type="firstCol">
      <w:rPr>
        <w:b/>
        <w:bCs/>
      </w:rPr>
    </w:tblStylePr>
    <w:tblStylePr w:type="lastCol">
      <w:rPr>
        <w:b/>
        <w:bCs/>
      </w:rPr>
    </w:tblStylePr>
    <w:tblStylePr w:type="band1Vert">
      <w:tblPr/>
      <w:tcPr>
        <w:tcBorders>
          <w:top w:val="single" w:sz="8" w:space="0" w:color="B4936D"/>
          <w:left w:val="single" w:sz="8" w:space="0" w:color="B4936D"/>
          <w:bottom w:val="single" w:sz="8" w:space="0" w:color="B4936D"/>
          <w:right w:val="single" w:sz="8" w:space="0" w:color="B4936D"/>
        </w:tcBorders>
      </w:tcPr>
    </w:tblStylePr>
    <w:tblStylePr w:type="band1Horz">
      <w:tblPr/>
      <w:tcPr>
        <w:tcBorders>
          <w:top w:val="single" w:sz="8" w:space="0" w:color="B4936D"/>
          <w:left w:val="single" w:sz="8" w:space="0" w:color="B4936D"/>
          <w:bottom w:val="single" w:sz="8" w:space="0" w:color="B4936D"/>
          <w:right w:val="single" w:sz="8" w:space="0" w:color="B4936D"/>
        </w:tcBorders>
      </w:tcPr>
    </w:tblStylePr>
  </w:style>
  <w:style w:type="table" w:styleId="LightList-Accent5">
    <w:name w:val="Light List Accent 5"/>
    <w:basedOn w:val="TableNormal"/>
    <w:uiPriority w:val="61"/>
    <w:tblPr>
      <w:tblStyleRowBandSize w:val="1"/>
      <w:tblStyleColBandSize w:val="1"/>
      <w:tblBorders>
        <w:top w:val="single" w:sz="8" w:space="0" w:color="67787B"/>
        <w:left w:val="single" w:sz="8" w:space="0" w:color="67787B"/>
        <w:bottom w:val="single" w:sz="8" w:space="0" w:color="67787B"/>
        <w:right w:val="single" w:sz="8" w:space="0" w:color="67787B"/>
      </w:tblBorders>
    </w:tblPr>
    <w:tblStylePr w:type="firstRow">
      <w:pPr>
        <w:spacing w:before="0" w:after="0" w:line="240" w:lineRule="auto"/>
      </w:pPr>
      <w:rPr>
        <w:b/>
        <w:bCs/>
        <w:color w:val="FFFFFF"/>
      </w:rPr>
      <w:tblPr/>
      <w:tcPr>
        <w:shd w:val="clear" w:color="auto" w:fill="67787B"/>
      </w:tcPr>
    </w:tblStylePr>
    <w:tblStylePr w:type="lastRow">
      <w:pPr>
        <w:spacing w:before="0" w:after="0" w:line="240" w:lineRule="auto"/>
      </w:pPr>
      <w:rPr>
        <w:b/>
        <w:bCs/>
      </w:rPr>
      <w:tblPr/>
      <w:tcPr>
        <w:tcBorders>
          <w:top w:val="double" w:sz="6" w:space="0" w:color="67787B"/>
          <w:left w:val="single" w:sz="8" w:space="0" w:color="67787B"/>
          <w:bottom w:val="single" w:sz="8" w:space="0" w:color="67787B"/>
          <w:right w:val="single" w:sz="8" w:space="0" w:color="67787B"/>
        </w:tcBorders>
      </w:tcPr>
    </w:tblStylePr>
    <w:tblStylePr w:type="firstCol">
      <w:rPr>
        <w:b/>
        <w:bCs/>
      </w:rPr>
    </w:tblStylePr>
    <w:tblStylePr w:type="lastCol">
      <w:rPr>
        <w:b/>
        <w:bCs/>
      </w:rPr>
    </w:tblStylePr>
    <w:tblStylePr w:type="band1Vert">
      <w:tblPr/>
      <w:tcPr>
        <w:tcBorders>
          <w:top w:val="single" w:sz="8" w:space="0" w:color="67787B"/>
          <w:left w:val="single" w:sz="8" w:space="0" w:color="67787B"/>
          <w:bottom w:val="single" w:sz="8" w:space="0" w:color="67787B"/>
          <w:right w:val="single" w:sz="8" w:space="0" w:color="67787B"/>
        </w:tcBorders>
      </w:tcPr>
    </w:tblStylePr>
    <w:tblStylePr w:type="band1Horz">
      <w:tblPr/>
      <w:tcPr>
        <w:tcBorders>
          <w:top w:val="single" w:sz="8" w:space="0" w:color="67787B"/>
          <w:left w:val="single" w:sz="8" w:space="0" w:color="67787B"/>
          <w:bottom w:val="single" w:sz="8" w:space="0" w:color="67787B"/>
          <w:right w:val="single" w:sz="8" w:space="0" w:color="67787B"/>
        </w:tcBorders>
      </w:tcPr>
    </w:tblStylePr>
  </w:style>
  <w:style w:type="table" w:styleId="LightList-Accent6">
    <w:name w:val="Light List Accent 6"/>
    <w:basedOn w:val="TableNormal"/>
    <w:uiPriority w:val="61"/>
    <w:tblPr>
      <w:tblStyleRowBandSize w:val="1"/>
      <w:tblStyleColBandSize w:val="1"/>
      <w:tblBorders>
        <w:top w:val="single" w:sz="8" w:space="0" w:color="9D936F"/>
        <w:left w:val="single" w:sz="8" w:space="0" w:color="9D936F"/>
        <w:bottom w:val="single" w:sz="8" w:space="0" w:color="9D936F"/>
        <w:right w:val="single" w:sz="8" w:space="0" w:color="9D936F"/>
      </w:tblBorders>
    </w:tblPr>
    <w:tblStylePr w:type="firstRow">
      <w:pPr>
        <w:spacing w:before="0" w:after="0" w:line="240" w:lineRule="auto"/>
      </w:pPr>
      <w:rPr>
        <w:b/>
        <w:bCs/>
        <w:color w:val="FFFFFF"/>
      </w:rPr>
      <w:tblPr/>
      <w:tcPr>
        <w:shd w:val="clear" w:color="auto" w:fill="9D936F"/>
      </w:tcPr>
    </w:tblStylePr>
    <w:tblStylePr w:type="lastRow">
      <w:pPr>
        <w:spacing w:before="0" w:after="0" w:line="240" w:lineRule="auto"/>
      </w:pPr>
      <w:rPr>
        <w:b/>
        <w:bCs/>
      </w:rPr>
      <w:tblPr/>
      <w:tcPr>
        <w:tcBorders>
          <w:top w:val="double" w:sz="6" w:space="0" w:color="9D936F"/>
          <w:left w:val="single" w:sz="8" w:space="0" w:color="9D936F"/>
          <w:bottom w:val="single" w:sz="8" w:space="0" w:color="9D936F"/>
          <w:right w:val="single" w:sz="8" w:space="0" w:color="9D936F"/>
        </w:tcBorders>
      </w:tcPr>
    </w:tblStylePr>
    <w:tblStylePr w:type="firstCol">
      <w:rPr>
        <w:b/>
        <w:bCs/>
      </w:rPr>
    </w:tblStylePr>
    <w:tblStylePr w:type="lastCol">
      <w:rPr>
        <w:b/>
        <w:bCs/>
      </w:rPr>
    </w:tblStylePr>
    <w:tblStylePr w:type="band1Vert">
      <w:tblPr/>
      <w:tcPr>
        <w:tcBorders>
          <w:top w:val="single" w:sz="8" w:space="0" w:color="9D936F"/>
          <w:left w:val="single" w:sz="8" w:space="0" w:color="9D936F"/>
          <w:bottom w:val="single" w:sz="8" w:space="0" w:color="9D936F"/>
          <w:right w:val="single" w:sz="8" w:space="0" w:color="9D936F"/>
        </w:tcBorders>
      </w:tcPr>
    </w:tblStylePr>
    <w:tblStylePr w:type="band1Horz">
      <w:tblPr/>
      <w:tcPr>
        <w:tcBorders>
          <w:top w:val="single" w:sz="8" w:space="0" w:color="9D936F"/>
          <w:left w:val="single" w:sz="8" w:space="0" w:color="9D936F"/>
          <w:bottom w:val="single" w:sz="8" w:space="0" w:color="9D936F"/>
          <w:right w:val="single" w:sz="8" w:space="0" w:color="9D936F"/>
        </w:tcBorders>
      </w:tcPr>
    </w:tblStylePr>
  </w:style>
  <w:style w:type="table" w:styleId="LightShading">
    <w:name w:val="Light Shading"/>
    <w:basedOn w:val="TableNormal"/>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Pr>
      <w:color w:val="577188"/>
    </w:rPr>
    <w:tblPr>
      <w:tblStyleRowBandSize w:val="1"/>
      <w:tblStyleColBandSize w:val="1"/>
      <w:tblBorders>
        <w:top w:val="single" w:sz="8" w:space="0" w:color="7E97AD"/>
        <w:bottom w:val="single" w:sz="8" w:space="0" w:color="7E97AD"/>
      </w:tblBorders>
    </w:tblPr>
    <w:tblStylePr w:type="firstRow">
      <w:pPr>
        <w:spacing w:before="0" w:after="0" w:line="240" w:lineRule="auto"/>
      </w:pPr>
      <w:rPr>
        <w:b/>
        <w:bCs/>
      </w:rPr>
      <w:tblPr/>
      <w:tcPr>
        <w:tcBorders>
          <w:top w:val="single" w:sz="8" w:space="0" w:color="7E97AD"/>
          <w:left w:val="nil"/>
          <w:bottom w:val="single" w:sz="8" w:space="0" w:color="7E97AD"/>
          <w:right w:val="nil"/>
          <w:insideH w:val="nil"/>
          <w:insideV w:val="nil"/>
        </w:tcBorders>
      </w:tcPr>
    </w:tblStylePr>
    <w:tblStylePr w:type="lastRow">
      <w:pPr>
        <w:spacing w:before="0" w:after="0" w:line="240" w:lineRule="auto"/>
      </w:pPr>
      <w:rPr>
        <w:b/>
        <w:bCs/>
      </w:rPr>
      <w:tblPr/>
      <w:tcPr>
        <w:tcBorders>
          <w:top w:val="single" w:sz="8" w:space="0" w:color="7E97AD"/>
          <w:left w:val="nil"/>
          <w:bottom w:val="single" w:sz="8" w:space="0" w:color="7E97A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5EA"/>
      </w:tcPr>
    </w:tblStylePr>
    <w:tblStylePr w:type="band1Horz">
      <w:tblPr/>
      <w:tcPr>
        <w:tcBorders>
          <w:left w:val="nil"/>
          <w:right w:val="nil"/>
          <w:insideH w:val="nil"/>
          <w:insideV w:val="nil"/>
        </w:tcBorders>
        <w:shd w:val="clear" w:color="auto" w:fill="DFE5EA"/>
      </w:tcPr>
    </w:tblStylePr>
  </w:style>
  <w:style w:type="table" w:styleId="LightShading-Accent2">
    <w:name w:val="Light Shading Accent 2"/>
    <w:basedOn w:val="TableNormal"/>
    <w:uiPriority w:val="60"/>
    <w:rPr>
      <w:color w:val="AA6736"/>
    </w:rPr>
    <w:tblPr>
      <w:tblStyleRowBandSize w:val="1"/>
      <w:tblStyleColBandSize w:val="1"/>
      <w:tblBorders>
        <w:top w:val="single" w:sz="8" w:space="0" w:color="CC8E60"/>
        <w:bottom w:val="single" w:sz="8" w:space="0" w:color="CC8E60"/>
      </w:tblBorders>
    </w:tblPr>
    <w:tblStylePr w:type="firstRow">
      <w:pPr>
        <w:spacing w:before="0" w:after="0" w:line="240" w:lineRule="auto"/>
      </w:pPr>
      <w:rPr>
        <w:b/>
        <w:bCs/>
      </w:rPr>
      <w:tblPr/>
      <w:tcPr>
        <w:tcBorders>
          <w:top w:val="single" w:sz="8" w:space="0" w:color="CC8E60"/>
          <w:left w:val="nil"/>
          <w:bottom w:val="single" w:sz="8" w:space="0" w:color="CC8E60"/>
          <w:right w:val="nil"/>
          <w:insideH w:val="nil"/>
          <w:insideV w:val="nil"/>
        </w:tcBorders>
      </w:tcPr>
    </w:tblStylePr>
    <w:tblStylePr w:type="lastRow">
      <w:pPr>
        <w:spacing w:before="0" w:after="0" w:line="240" w:lineRule="auto"/>
      </w:pPr>
      <w:rPr>
        <w:b/>
        <w:bCs/>
      </w:rPr>
      <w:tblPr/>
      <w:tcPr>
        <w:tcBorders>
          <w:top w:val="single" w:sz="8" w:space="0" w:color="CC8E60"/>
          <w:left w:val="nil"/>
          <w:bottom w:val="single" w:sz="8" w:space="0" w:color="CC8E6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E2D7"/>
      </w:tcPr>
    </w:tblStylePr>
    <w:tblStylePr w:type="band1Horz">
      <w:tblPr/>
      <w:tcPr>
        <w:tcBorders>
          <w:left w:val="nil"/>
          <w:right w:val="nil"/>
          <w:insideH w:val="nil"/>
          <w:insideV w:val="nil"/>
        </w:tcBorders>
        <w:shd w:val="clear" w:color="auto" w:fill="F2E2D7"/>
      </w:tcPr>
    </w:tblStylePr>
  </w:style>
  <w:style w:type="table" w:styleId="LightShading-Accent3">
    <w:name w:val="Light Shading Accent 3"/>
    <w:basedOn w:val="TableNormal"/>
    <w:uiPriority w:val="60"/>
    <w:rPr>
      <w:color w:val="5B4F47"/>
    </w:rPr>
    <w:tblPr>
      <w:tblStyleRowBandSize w:val="1"/>
      <w:tblStyleColBandSize w:val="1"/>
      <w:tblBorders>
        <w:top w:val="single" w:sz="8" w:space="0" w:color="7A6A60"/>
        <w:bottom w:val="single" w:sz="8" w:space="0" w:color="7A6A60"/>
      </w:tblBorders>
    </w:tblPr>
    <w:tblStylePr w:type="firstRow">
      <w:pPr>
        <w:spacing w:before="0" w:after="0" w:line="240" w:lineRule="auto"/>
      </w:pPr>
      <w:rPr>
        <w:b/>
        <w:bCs/>
      </w:rPr>
      <w:tblPr/>
      <w:tcPr>
        <w:tcBorders>
          <w:top w:val="single" w:sz="8" w:space="0" w:color="7A6A60"/>
          <w:left w:val="nil"/>
          <w:bottom w:val="single" w:sz="8" w:space="0" w:color="7A6A60"/>
          <w:right w:val="nil"/>
          <w:insideH w:val="nil"/>
          <w:insideV w:val="nil"/>
        </w:tcBorders>
      </w:tcPr>
    </w:tblStylePr>
    <w:tblStylePr w:type="lastRow">
      <w:pPr>
        <w:spacing w:before="0" w:after="0" w:line="240" w:lineRule="auto"/>
      </w:pPr>
      <w:rPr>
        <w:b/>
        <w:bCs/>
      </w:rPr>
      <w:tblPr/>
      <w:tcPr>
        <w:tcBorders>
          <w:top w:val="single" w:sz="8" w:space="0" w:color="7A6A60"/>
          <w:left w:val="nil"/>
          <w:bottom w:val="single" w:sz="8" w:space="0" w:color="7A6A6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9D6"/>
      </w:tcPr>
    </w:tblStylePr>
    <w:tblStylePr w:type="band1Horz">
      <w:tblPr/>
      <w:tcPr>
        <w:tcBorders>
          <w:left w:val="nil"/>
          <w:right w:val="nil"/>
          <w:insideH w:val="nil"/>
          <w:insideV w:val="nil"/>
        </w:tcBorders>
        <w:shd w:val="clear" w:color="auto" w:fill="DFD9D6"/>
      </w:tcPr>
    </w:tblStylePr>
  </w:style>
  <w:style w:type="table" w:styleId="LightShading-Accent4">
    <w:name w:val="Light Shading Accent 4"/>
    <w:basedOn w:val="TableNormal"/>
    <w:uiPriority w:val="60"/>
    <w:rPr>
      <w:color w:val="8E6E49"/>
    </w:rPr>
    <w:tblPr>
      <w:tblStyleRowBandSize w:val="1"/>
      <w:tblStyleColBandSize w:val="1"/>
      <w:tblBorders>
        <w:top w:val="single" w:sz="8" w:space="0" w:color="B4936D"/>
        <w:bottom w:val="single" w:sz="8" w:space="0" w:color="B4936D"/>
      </w:tblBorders>
    </w:tblPr>
    <w:tblStylePr w:type="firstRow">
      <w:pPr>
        <w:spacing w:before="0" w:after="0" w:line="240" w:lineRule="auto"/>
      </w:pPr>
      <w:rPr>
        <w:b/>
        <w:bCs/>
      </w:rPr>
      <w:tblPr/>
      <w:tcPr>
        <w:tcBorders>
          <w:top w:val="single" w:sz="8" w:space="0" w:color="B4936D"/>
          <w:left w:val="nil"/>
          <w:bottom w:val="single" w:sz="8" w:space="0" w:color="B4936D"/>
          <w:right w:val="nil"/>
          <w:insideH w:val="nil"/>
          <w:insideV w:val="nil"/>
        </w:tcBorders>
      </w:tcPr>
    </w:tblStylePr>
    <w:tblStylePr w:type="lastRow">
      <w:pPr>
        <w:spacing w:before="0" w:after="0" w:line="240" w:lineRule="auto"/>
      </w:pPr>
      <w:rPr>
        <w:b/>
        <w:bCs/>
      </w:rPr>
      <w:tblPr/>
      <w:tcPr>
        <w:tcBorders>
          <w:top w:val="single" w:sz="8" w:space="0" w:color="B4936D"/>
          <w:left w:val="nil"/>
          <w:bottom w:val="single" w:sz="8" w:space="0" w:color="B4936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4DA"/>
      </w:tcPr>
    </w:tblStylePr>
    <w:tblStylePr w:type="band1Horz">
      <w:tblPr/>
      <w:tcPr>
        <w:tcBorders>
          <w:left w:val="nil"/>
          <w:right w:val="nil"/>
          <w:insideH w:val="nil"/>
          <w:insideV w:val="nil"/>
        </w:tcBorders>
        <w:shd w:val="clear" w:color="auto" w:fill="ECE4DA"/>
      </w:tcPr>
    </w:tblStylePr>
  </w:style>
  <w:style w:type="table" w:styleId="LightShading-Accent5">
    <w:name w:val="Light Shading Accent 5"/>
    <w:basedOn w:val="TableNormal"/>
    <w:uiPriority w:val="60"/>
    <w:rPr>
      <w:color w:val="4D595B"/>
    </w:rPr>
    <w:tblPr>
      <w:tblStyleRowBandSize w:val="1"/>
      <w:tblStyleColBandSize w:val="1"/>
      <w:tblBorders>
        <w:top w:val="single" w:sz="8" w:space="0" w:color="67787B"/>
        <w:bottom w:val="single" w:sz="8" w:space="0" w:color="67787B"/>
      </w:tblBorders>
    </w:tblPr>
    <w:tblStylePr w:type="firstRow">
      <w:pPr>
        <w:spacing w:before="0" w:after="0" w:line="240" w:lineRule="auto"/>
      </w:pPr>
      <w:rPr>
        <w:b/>
        <w:bCs/>
      </w:rPr>
      <w:tblPr/>
      <w:tcPr>
        <w:tcBorders>
          <w:top w:val="single" w:sz="8" w:space="0" w:color="67787B"/>
          <w:left w:val="nil"/>
          <w:bottom w:val="single" w:sz="8" w:space="0" w:color="67787B"/>
          <w:right w:val="nil"/>
          <w:insideH w:val="nil"/>
          <w:insideV w:val="nil"/>
        </w:tcBorders>
      </w:tcPr>
    </w:tblStylePr>
    <w:tblStylePr w:type="lastRow">
      <w:pPr>
        <w:spacing w:before="0" w:after="0" w:line="240" w:lineRule="auto"/>
      </w:pPr>
      <w:rPr>
        <w:b/>
        <w:bCs/>
      </w:rPr>
      <w:tblPr/>
      <w:tcPr>
        <w:tcBorders>
          <w:top w:val="single" w:sz="8" w:space="0" w:color="67787B"/>
          <w:left w:val="nil"/>
          <w:bottom w:val="single" w:sz="8" w:space="0" w:color="67787B"/>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DEDF"/>
      </w:tcPr>
    </w:tblStylePr>
    <w:tblStylePr w:type="band1Horz">
      <w:tblPr/>
      <w:tcPr>
        <w:tcBorders>
          <w:left w:val="nil"/>
          <w:right w:val="nil"/>
          <w:insideH w:val="nil"/>
          <w:insideV w:val="nil"/>
        </w:tcBorders>
        <w:shd w:val="clear" w:color="auto" w:fill="D8DEDF"/>
      </w:tcPr>
    </w:tblStylePr>
  </w:style>
  <w:style w:type="table" w:styleId="LightShading-Accent6">
    <w:name w:val="Light Shading Accent 6"/>
    <w:basedOn w:val="TableNormal"/>
    <w:uiPriority w:val="60"/>
    <w:rPr>
      <w:color w:val="776E51"/>
    </w:rPr>
    <w:tblPr>
      <w:tblStyleRowBandSize w:val="1"/>
      <w:tblStyleColBandSize w:val="1"/>
      <w:tblBorders>
        <w:top w:val="single" w:sz="8" w:space="0" w:color="9D936F"/>
        <w:bottom w:val="single" w:sz="8" w:space="0" w:color="9D936F"/>
      </w:tblBorders>
    </w:tblPr>
    <w:tblStylePr w:type="firstRow">
      <w:pPr>
        <w:spacing w:before="0" w:after="0" w:line="240" w:lineRule="auto"/>
      </w:pPr>
      <w:rPr>
        <w:b/>
        <w:bCs/>
      </w:rPr>
      <w:tblPr/>
      <w:tcPr>
        <w:tcBorders>
          <w:top w:val="single" w:sz="8" w:space="0" w:color="9D936F"/>
          <w:left w:val="nil"/>
          <w:bottom w:val="single" w:sz="8" w:space="0" w:color="9D936F"/>
          <w:right w:val="nil"/>
          <w:insideH w:val="nil"/>
          <w:insideV w:val="nil"/>
        </w:tcBorders>
      </w:tcPr>
    </w:tblStylePr>
    <w:tblStylePr w:type="lastRow">
      <w:pPr>
        <w:spacing w:before="0" w:after="0" w:line="240" w:lineRule="auto"/>
      </w:pPr>
      <w:rPr>
        <w:b/>
        <w:bCs/>
      </w:rPr>
      <w:tblPr/>
      <w:tcPr>
        <w:tcBorders>
          <w:top w:val="single" w:sz="8" w:space="0" w:color="9D936F"/>
          <w:left w:val="nil"/>
          <w:bottom w:val="single" w:sz="8" w:space="0" w:color="9D936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4DB"/>
      </w:tcPr>
    </w:tblStylePr>
    <w:tblStylePr w:type="band1Horz">
      <w:tblPr/>
      <w:tcPr>
        <w:tcBorders>
          <w:left w:val="nil"/>
          <w:right w:val="nil"/>
          <w:insideH w:val="nil"/>
          <w:insideV w:val="nil"/>
        </w:tcBorders>
        <w:shd w:val="clear" w:color="auto" w:fill="E6E4DB"/>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qFormat/>
    <w:rsid w:val="0079090C"/>
    <w:pPr>
      <w:numPr>
        <w:numId w:val="11"/>
      </w:numPr>
      <w:spacing w:before="120" w:after="40"/>
    </w:pPr>
    <w:rPr>
      <w:lang w:val="en-GB"/>
    </w:rPr>
  </w:style>
  <w:style w:type="paragraph" w:styleId="ListBullet2">
    <w:name w:val="List Bullet 2"/>
    <w:basedOn w:val="Normal"/>
    <w:uiPriority w:val="99"/>
    <w:semiHidden/>
    <w:unhideWhenUsed/>
    <w:pPr>
      <w:numPr>
        <w:numId w:val="1"/>
      </w:numPr>
      <w:contextualSpacing/>
    </w:pPr>
  </w:style>
  <w:style w:type="paragraph" w:styleId="ListBullet3">
    <w:name w:val="List Bullet 3"/>
    <w:basedOn w:val="Normal"/>
    <w:uiPriority w:val="99"/>
    <w:semiHidden/>
    <w:unhideWhenUsed/>
    <w:pPr>
      <w:numPr>
        <w:numId w:val="2"/>
      </w:numPr>
      <w:contextualSpacing/>
    </w:pPr>
  </w:style>
  <w:style w:type="paragraph" w:styleId="ListBullet4">
    <w:name w:val="List Bullet 4"/>
    <w:basedOn w:val="Normal"/>
    <w:uiPriority w:val="99"/>
    <w:semiHidden/>
    <w:unhideWhenUsed/>
    <w:pPr>
      <w:numPr>
        <w:numId w:val="3"/>
      </w:numPr>
      <w:contextualSpacing/>
    </w:pPr>
  </w:style>
  <w:style w:type="paragraph" w:styleId="ListBullet5">
    <w:name w:val="List Bullet 5"/>
    <w:basedOn w:val="Normal"/>
    <w:uiPriority w:val="99"/>
    <w:semiHidden/>
    <w:unhideWhenUsed/>
    <w:pPr>
      <w:numPr>
        <w:numId w:val="4"/>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qFormat/>
    <w:rsid w:val="00B64C9C"/>
    <w:pPr>
      <w:numPr>
        <w:numId w:val="6"/>
      </w:numPr>
      <w:spacing w:before="120" w:after="120"/>
      <w:ind w:left="357" w:hanging="357"/>
      <w:contextualSpacing/>
    </w:pPr>
  </w:style>
  <w:style w:type="paragraph" w:styleId="ListNumber2">
    <w:name w:val="List Number 2"/>
    <w:basedOn w:val="Normal"/>
    <w:uiPriority w:val="1"/>
    <w:qFormat/>
    <w:rsid w:val="00C81335"/>
    <w:pPr>
      <w:numPr>
        <w:ilvl w:val="1"/>
        <w:numId w:val="6"/>
      </w:numPr>
      <w:spacing w:before="120" w:after="120" w:line="360" w:lineRule="auto"/>
      <w:ind w:left="935" w:hanging="578"/>
      <w:contextualSpacing/>
    </w:pPr>
  </w:style>
  <w:style w:type="paragraph" w:styleId="ListNumber3">
    <w:name w:val="List Number 3"/>
    <w:basedOn w:val="Normal"/>
    <w:uiPriority w:val="1"/>
    <w:qFormat/>
    <w:rsid w:val="00C81335"/>
    <w:pPr>
      <w:numPr>
        <w:ilvl w:val="2"/>
        <w:numId w:val="6"/>
      </w:numPr>
      <w:spacing w:before="120"/>
      <w:ind w:left="714" w:hanging="357"/>
      <w:contextualSpacing/>
    </w:pPr>
  </w:style>
  <w:style w:type="paragraph" w:styleId="ListNumber4">
    <w:name w:val="List Number 4"/>
    <w:basedOn w:val="Normal"/>
    <w:uiPriority w:val="18"/>
    <w:semiHidden/>
    <w:unhideWhenUsed/>
    <w:pPr>
      <w:numPr>
        <w:ilvl w:val="3"/>
        <w:numId w:val="6"/>
      </w:numPr>
      <w:contextualSpacing/>
    </w:pPr>
  </w:style>
  <w:style w:type="paragraph" w:styleId="ListNumber5">
    <w:name w:val="List Number 5"/>
    <w:basedOn w:val="Normal"/>
    <w:uiPriority w:val="18"/>
    <w:semiHidden/>
    <w:unhideWhenUsed/>
    <w:pPr>
      <w:numPr>
        <w:ilvl w:val="4"/>
        <w:numId w:val="6"/>
      </w:numPr>
      <w:contextualSpacing/>
    </w:pPr>
  </w:style>
  <w:style w:type="table" w:customStyle="1" w:styleId="EIOPATable">
    <w:name w:val="EIOPA Table"/>
    <w:basedOn w:val="TableNormal"/>
    <w:uiPriority w:val="99"/>
    <w:rsid w:val="00CC642D"/>
    <w:rPr>
      <w:rFonts w:ascii="Verdana" w:eastAsiaTheme="minorHAnsi" w:hAnsi="Verdana" w:cstheme="minorBidi"/>
      <w:sz w:val="22"/>
      <w:szCs w:val="22"/>
      <w:lang w:eastAsia="en-US"/>
    </w:rPr>
    <w:tblPr>
      <w:tblStyleRowBandSize w:val="1"/>
      <w:tblBorders>
        <w:top w:val="single" w:sz="4" w:space="0" w:color="5C87B1" w:themeColor="text2"/>
        <w:left w:val="single" w:sz="4" w:space="0" w:color="5C87B1" w:themeColor="text2"/>
        <w:bottom w:val="single" w:sz="4" w:space="0" w:color="5C87B1" w:themeColor="text2"/>
        <w:right w:val="single" w:sz="4" w:space="0" w:color="5C87B1" w:themeColor="text2"/>
        <w:insideH w:val="single" w:sz="4" w:space="0" w:color="5C87B1" w:themeColor="text2"/>
        <w:insideV w:val="single" w:sz="4" w:space="0" w:color="5C87B1" w:themeColor="text2"/>
      </w:tblBorders>
    </w:tblPr>
    <w:tcPr>
      <w:shd w:val="clear" w:color="auto" w:fill="auto"/>
    </w:tcPr>
    <w:tblStylePr w:type="band1Horz">
      <w:rPr>
        <w:rFonts w:ascii="Verdana" w:hAnsi="Verdana"/>
        <w:sz w:val="22"/>
      </w:rPr>
      <w:tblPr/>
      <w:tcPr>
        <w:shd w:val="clear" w:color="auto" w:fill="D0E7F6"/>
      </w:tcPr>
    </w:tblStyle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before="40" w:line="300" w:lineRule="auto"/>
    </w:pPr>
    <w:rPr>
      <w:rFonts w:ascii="Consolas" w:hAnsi="Consolas" w:cs="Consolas"/>
      <w:color w:val="595959"/>
      <w:lang w:val="en-US" w:eastAsia="ja-JP"/>
    </w:rPr>
  </w:style>
  <w:style w:type="character" w:customStyle="1" w:styleId="MacroTextChar">
    <w:name w:val="Macro Text Char"/>
    <w:link w:val="MacroText"/>
    <w:uiPriority w:val="99"/>
    <w:semiHidden/>
    <w:rPr>
      <w:rFonts w:ascii="Consolas" w:hAnsi="Consolas" w:cs="Consolas"/>
      <w:sz w:val="20"/>
    </w:rPr>
  </w:style>
  <w:style w:type="table" w:styleId="MediumGrid1">
    <w:name w:val="Medium Grid 1"/>
    <w:basedOn w:val="TableNormal"/>
    <w:uiPriority w:val="67"/>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StyleRowBandSize w:val="1"/>
      <w:tblStyleColBandSize w:val="1"/>
      <w:tblBorders>
        <w:top w:val="single" w:sz="8" w:space="0" w:color="9EB0C1"/>
        <w:left w:val="single" w:sz="8" w:space="0" w:color="9EB0C1"/>
        <w:bottom w:val="single" w:sz="8" w:space="0" w:color="9EB0C1"/>
        <w:right w:val="single" w:sz="8" w:space="0" w:color="9EB0C1"/>
        <w:insideH w:val="single" w:sz="8" w:space="0" w:color="9EB0C1"/>
        <w:insideV w:val="single" w:sz="8" w:space="0" w:color="9EB0C1"/>
      </w:tblBorders>
    </w:tblPr>
    <w:tcPr>
      <w:shd w:val="clear" w:color="auto" w:fill="DFE5EA"/>
    </w:tcPr>
    <w:tblStylePr w:type="firstRow">
      <w:rPr>
        <w:b/>
        <w:bCs/>
      </w:rPr>
    </w:tblStylePr>
    <w:tblStylePr w:type="lastRow">
      <w:rPr>
        <w:b/>
        <w:bCs/>
      </w:rPr>
      <w:tblPr/>
      <w:tcPr>
        <w:tcBorders>
          <w:top w:val="single" w:sz="18" w:space="0" w:color="9EB0C1"/>
        </w:tcBorders>
      </w:tcPr>
    </w:tblStylePr>
    <w:tblStylePr w:type="firstCol">
      <w:rPr>
        <w:b/>
        <w:bCs/>
      </w:rPr>
    </w:tblStylePr>
    <w:tblStylePr w:type="lastCol">
      <w:rPr>
        <w:b/>
        <w:bCs/>
      </w:rPr>
    </w:tblStylePr>
    <w:tblStylePr w:type="band1Vert">
      <w:tblPr/>
      <w:tcPr>
        <w:shd w:val="clear" w:color="auto" w:fill="BECBD6"/>
      </w:tcPr>
    </w:tblStylePr>
    <w:tblStylePr w:type="band1Horz">
      <w:tblPr/>
      <w:tcPr>
        <w:shd w:val="clear" w:color="auto" w:fill="BECBD6"/>
      </w:tcPr>
    </w:tblStylePr>
  </w:style>
  <w:style w:type="table" w:styleId="MediumGrid1-Accent2">
    <w:name w:val="Medium Grid 1 Accent 2"/>
    <w:basedOn w:val="TableNormal"/>
    <w:uiPriority w:val="67"/>
    <w:tblPr>
      <w:tblStyleRowBandSize w:val="1"/>
      <w:tblStyleColBandSize w:val="1"/>
      <w:tblBorders>
        <w:top w:val="single" w:sz="8" w:space="0" w:color="D8AA87"/>
        <w:left w:val="single" w:sz="8" w:space="0" w:color="D8AA87"/>
        <w:bottom w:val="single" w:sz="8" w:space="0" w:color="D8AA87"/>
        <w:right w:val="single" w:sz="8" w:space="0" w:color="D8AA87"/>
        <w:insideH w:val="single" w:sz="8" w:space="0" w:color="D8AA87"/>
        <w:insideV w:val="single" w:sz="8" w:space="0" w:color="D8AA87"/>
      </w:tblBorders>
    </w:tblPr>
    <w:tcPr>
      <w:shd w:val="clear" w:color="auto" w:fill="F2E2D7"/>
    </w:tcPr>
    <w:tblStylePr w:type="firstRow">
      <w:rPr>
        <w:b/>
        <w:bCs/>
      </w:rPr>
    </w:tblStylePr>
    <w:tblStylePr w:type="lastRow">
      <w:rPr>
        <w:b/>
        <w:bCs/>
      </w:rPr>
      <w:tblPr/>
      <w:tcPr>
        <w:tcBorders>
          <w:top w:val="single" w:sz="18" w:space="0" w:color="D8AA87"/>
        </w:tcBorders>
      </w:tcPr>
    </w:tblStylePr>
    <w:tblStylePr w:type="firstCol">
      <w:rPr>
        <w:b/>
        <w:bCs/>
      </w:rPr>
    </w:tblStylePr>
    <w:tblStylePr w:type="lastCol">
      <w:rPr>
        <w:b/>
        <w:bCs/>
      </w:rPr>
    </w:tblStylePr>
    <w:tblStylePr w:type="band1Vert">
      <w:tblPr/>
      <w:tcPr>
        <w:shd w:val="clear" w:color="auto" w:fill="E5C6AF"/>
      </w:tcPr>
    </w:tblStylePr>
    <w:tblStylePr w:type="band1Horz">
      <w:tblPr/>
      <w:tcPr>
        <w:shd w:val="clear" w:color="auto" w:fill="E5C6AF"/>
      </w:tcPr>
    </w:tblStylePr>
  </w:style>
  <w:style w:type="table" w:styleId="MediumGrid1-Accent3">
    <w:name w:val="Medium Grid 1 Accent 3"/>
    <w:basedOn w:val="TableNormal"/>
    <w:uiPriority w:val="67"/>
    <w:tblPr>
      <w:tblStyleRowBandSize w:val="1"/>
      <w:tblStyleColBandSize w:val="1"/>
      <w:tblBorders>
        <w:top w:val="single" w:sz="8" w:space="0" w:color="9E8E84"/>
        <w:left w:val="single" w:sz="8" w:space="0" w:color="9E8E84"/>
        <w:bottom w:val="single" w:sz="8" w:space="0" w:color="9E8E84"/>
        <w:right w:val="single" w:sz="8" w:space="0" w:color="9E8E84"/>
        <w:insideH w:val="single" w:sz="8" w:space="0" w:color="9E8E84"/>
        <w:insideV w:val="single" w:sz="8" w:space="0" w:color="9E8E84"/>
      </w:tblBorders>
    </w:tblPr>
    <w:tcPr>
      <w:shd w:val="clear" w:color="auto" w:fill="DFD9D6"/>
    </w:tcPr>
    <w:tblStylePr w:type="firstRow">
      <w:rPr>
        <w:b/>
        <w:bCs/>
      </w:rPr>
    </w:tblStylePr>
    <w:tblStylePr w:type="lastRow">
      <w:rPr>
        <w:b/>
        <w:bCs/>
      </w:rPr>
      <w:tblPr/>
      <w:tcPr>
        <w:tcBorders>
          <w:top w:val="single" w:sz="18" w:space="0" w:color="9E8E84"/>
        </w:tcBorders>
      </w:tcPr>
    </w:tblStylePr>
    <w:tblStylePr w:type="firstCol">
      <w:rPr>
        <w:b/>
        <w:bCs/>
      </w:rPr>
    </w:tblStylePr>
    <w:tblStylePr w:type="lastCol">
      <w:rPr>
        <w:b/>
        <w:bCs/>
      </w:rPr>
    </w:tblStylePr>
    <w:tblStylePr w:type="band1Vert">
      <w:tblPr/>
      <w:tcPr>
        <w:shd w:val="clear" w:color="auto" w:fill="BEB4AD"/>
      </w:tcPr>
    </w:tblStylePr>
    <w:tblStylePr w:type="band1Horz">
      <w:tblPr/>
      <w:tcPr>
        <w:shd w:val="clear" w:color="auto" w:fill="BEB4AD"/>
      </w:tcPr>
    </w:tblStylePr>
  </w:style>
  <w:style w:type="table" w:styleId="MediumGrid1-Accent4">
    <w:name w:val="Medium Grid 1 Accent 4"/>
    <w:basedOn w:val="TableNormal"/>
    <w:uiPriority w:val="67"/>
    <w:tblPr>
      <w:tblStyleRowBandSize w:val="1"/>
      <w:tblStyleColBandSize w:val="1"/>
      <w:tblBorders>
        <w:top w:val="single" w:sz="8" w:space="0" w:color="C6AD91"/>
        <w:left w:val="single" w:sz="8" w:space="0" w:color="C6AD91"/>
        <w:bottom w:val="single" w:sz="8" w:space="0" w:color="C6AD91"/>
        <w:right w:val="single" w:sz="8" w:space="0" w:color="C6AD91"/>
        <w:insideH w:val="single" w:sz="8" w:space="0" w:color="C6AD91"/>
        <w:insideV w:val="single" w:sz="8" w:space="0" w:color="C6AD91"/>
      </w:tblBorders>
    </w:tblPr>
    <w:tcPr>
      <w:shd w:val="clear" w:color="auto" w:fill="ECE4DA"/>
    </w:tcPr>
    <w:tblStylePr w:type="firstRow">
      <w:rPr>
        <w:b/>
        <w:bCs/>
      </w:rPr>
    </w:tblStylePr>
    <w:tblStylePr w:type="lastRow">
      <w:rPr>
        <w:b/>
        <w:bCs/>
      </w:rPr>
      <w:tblPr/>
      <w:tcPr>
        <w:tcBorders>
          <w:top w:val="single" w:sz="18" w:space="0" w:color="C6AD91"/>
        </w:tcBorders>
      </w:tcPr>
    </w:tblStylePr>
    <w:tblStylePr w:type="firstCol">
      <w:rPr>
        <w:b/>
        <w:bCs/>
      </w:rPr>
    </w:tblStylePr>
    <w:tblStylePr w:type="lastCol">
      <w:rPr>
        <w:b/>
        <w:bCs/>
      </w:rPr>
    </w:tblStylePr>
    <w:tblStylePr w:type="band1Vert">
      <w:tblPr/>
      <w:tcPr>
        <w:shd w:val="clear" w:color="auto" w:fill="D9C9B6"/>
      </w:tcPr>
    </w:tblStylePr>
    <w:tblStylePr w:type="band1Horz">
      <w:tblPr/>
      <w:tcPr>
        <w:shd w:val="clear" w:color="auto" w:fill="D9C9B6"/>
      </w:tcPr>
    </w:tblStylePr>
  </w:style>
  <w:style w:type="table" w:styleId="MediumGrid1-Accent5">
    <w:name w:val="Medium Grid 1 Accent 5"/>
    <w:basedOn w:val="TableNormal"/>
    <w:uiPriority w:val="67"/>
    <w:tblPr>
      <w:tblStyleRowBandSize w:val="1"/>
      <w:tblStyleColBandSize w:val="1"/>
      <w:tblBorders>
        <w:top w:val="single" w:sz="8" w:space="0" w:color="8B9B9E"/>
        <w:left w:val="single" w:sz="8" w:space="0" w:color="8B9B9E"/>
        <w:bottom w:val="single" w:sz="8" w:space="0" w:color="8B9B9E"/>
        <w:right w:val="single" w:sz="8" w:space="0" w:color="8B9B9E"/>
        <w:insideH w:val="single" w:sz="8" w:space="0" w:color="8B9B9E"/>
        <w:insideV w:val="single" w:sz="8" w:space="0" w:color="8B9B9E"/>
      </w:tblBorders>
    </w:tblPr>
    <w:tcPr>
      <w:shd w:val="clear" w:color="auto" w:fill="D8DEDF"/>
    </w:tcPr>
    <w:tblStylePr w:type="firstRow">
      <w:rPr>
        <w:b/>
        <w:bCs/>
      </w:rPr>
    </w:tblStylePr>
    <w:tblStylePr w:type="lastRow">
      <w:rPr>
        <w:b/>
        <w:bCs/>
      </w:rPr>
      <w:tblPr/>
      <w:tcPr>
        <w:tcBorders>
          <w:top w:val="single" w:sz="18" w:space="0" w:color="8B9B9E"/>
        </w:tcBorders>
      </w:tcPr>
    </w:tblStylePr>
    <w:tblStylePr w:type="firstCol">
      <w:rPr>
        <w:b/>
        <w:bCs/>
      </w:rPr>
    </w:tblStylePr>
    <w:tblStylePr w:type="lastCol">
      <w:rPr>
        <w:b/>
        <w:bCs/>
      </w:rPr>
    </w:tblStylePr>
    <w:tblStylePr w:type="band1Vert">
      <w:tblPr/>
      <w:tcPr>
        <w:shd w:val="clear" w:color="auto" w:fill="B1BCBE"/>
      </w:tcPr>
    </w:tblStylePr>
    <w:tblStylePr w:type="band1Horz">
      <w:tblPr/>
      <w:tcPr>
        <w:shd w:val="clear" w:color="auto" w:fill="B1BCBE"/>
      </w:tcPr>
    </w:tblStylePr>
  </w:style>
  <w:style w:type="table" w:styleId="MediumGrid1-Accent6">
    <w:name w:val="Medium Grid 1 Accent 6"/>
    <w:basedOn w:val="TableNormal"/>
    <w:uiPriority w:val="67"/>
    <w:tblPr>
      <w:tblStyleRowBandSize w:val="1"/>
      <w:tblStyleColBandSize w:val="1"/>
      <w:tblBorders>
        <w:top w:val="single" w:sz="8" w:space="0" w:color="B5AE93"/>
        <w:left w:val="single" w:sz="8" w:space="0" w:color="B5AE93"/>
        <w:bottom w:val="single" w:sz="8" w:space="0" w:color="B5AE93"/>
        <w:right w:val="single" w:sz="8" w:space="0" w:color="B5AE93"/>
        <w:insideH w:val="single" w:sz="8" w:space="0" w:color="B5AE93"/>
        <w:insideV w:val="single" w:sz="8" w:space="0" w:color="B5AE93"/>
      </w:tblBorders>
    </w:tblPr>
    <w:tcPr>
      <w:shd w:val="clear" w:color="auto" w:fill="E6E4DB"/>
    </w:tcPr>
    <w:tblStylePr w:type="firstRow">
      <w:rPr>
        <w:b/>
        <w:bCs/>
      </w:rPr>
    </w:tblStylePr>
    <w:tblStylePr w:type="lastRow">
      <w:rPr>
        <w:b/>
        <w:bCs/>
      </w:rPr>
      <w:tblPr/>
      <w:tcPr>
        <w:tcBorders>
          <w:top w:val="single" w:sz="18" w:space="0" w:color="B5AE93"/>
        </w:tcBorders>
      </w:tcPr>
    </w:tblStylePr>
    <w:tblStylePr w:type="firstCol">
      <w:rPr>
        <w:b/>
        <w:bCs/>
      </w:rPr>
    </w:tblStylePr>
    <w:tblStylePr w:type="lastCol">
      <w:rPr>
        <w:b/>
        <w:bCs/>
      </w:rPr>
    </w:tblStylePr>
    <w:tblStylePr w:type="band1Vert">
      <w:tblPr/>
      <w:tcPr>
        <w:shd w:val="clear" w:color="auto" w:fill="CEC9B7"/>
      </w:tcPr>
    </w:tblStylePr>
    <w:tblStylePr w:type="band1Horz">
      <w:tblPr/>
      <w:tcPr>
        <w:shd w:val="clear" w:color="auto" w:fill="CEC9B7"/>
      </w:tcPr>
    </w:tblStylePr>
  </w:style>
  <w:style w:type="table" w:styleId="MediumGrid2">
    <w:name w:val="Medium Grid 2"/>
    <w:basedOn w:val="TableNormal"/>
    <w:uiPriority w:val="68"/>
    <w:rPr>
      <w:rFonts w:ascii="Calibri" w:eastAsia="Times New Roman" w:hAnsi="Calibri"/>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Calibri" w:eastAsia="Times New Roman" w:hAnsi="Calibri"/>
      <w:color w:val="000000"/>
    </w:rPr>
    <w:tblPr>
      <w:tblStyleRowBandSize w:val="1"/>
      <w:tblStyleColBandSize w:val="1"/>
      <w:tblBorders>
        <w:top w:val="single" w:sz="8" w:space="0" w:color="7E97AD"/>
        <w:left w:val="single" w:sz="8" w:space="0" w:color="7E97AD"/>
        <w:bottom w:val="single" w:sz="8" w:space="0" w:color="7E97AD"/>
        <w:right w:val="single" w:sz="8" w:space="0" w:color="7E97AD"/>
        <w:insideH w:val="single" w:sz="8" w:space="0" w:color="7E97AD"/>
        <w:insideV w:val="single" w:sz="8" w:space="0" w:color="7E97AD"/>
      </w:tblBorders>
    </w:tblPr>
    <w:tcPr>
      <w:shd w:val="clear" w:color="auto" w:fill="DFE5EA"/>
    </w:tcPr>
    <w:tblStylePr w:type="firstRow">
      <w:rPr>
        <w:b/>
        <w:bCs/>
        <w:color w:val="000000"/>
      </w:rPr>
      <w:tblPr/>
      <w:tcPr>
        <w:shd w:val="clear" w:color="auto" w:fill="F2F4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EAEE"/>
      </w:tcPr>
    </w:tblStylePr>
    <w:tblStylePr w:type="band1Vert">
      <w:tblPr/>
      <w:tcPr>
        <w:shd w:val="clear" w:color="auto" w:fill="BECBD6"/>
      </w:tcPr>
    </w:tblStylePr>
    <w:tblStylePr w:type="band1Horz">
      <w:tblPr/>
      <w:tcPr>
        <w:tcBorders>
          <w:insideH w:val="single" w:sz="6" w:space="0" w:color="7E97AD"/>
          <w:insideV w:val="single" w:sz="6" w:space="0" w:color="7E97AD"/>
        </w:tcBorders>
        <w:shd w:val="clear" w:color="auto" w:fill="BECBD6"/>
      </w:tcPr>
    </w:tblStylePr>
    <w:tblStylePr w:type="nwCell">
      <w:tblPr/>
      <w:tcPr>
        <w:shd w:val="clear" w:color="auto" w:fill="FFFFFF"/>
      </w:tcPr>
    </w:tblStylePr>
  </w:style>
  <w:style w:type="table" w:styleId="MediumGrid2-Accent2">
    <w:name w:val="Medium Grid 2 Accent 2"/>
    <w:basedOn w:val="TableNormal"/>
    <w:uiPriority w:val="68"/>
    <w:rPr>
      <w:rFonts w:ascii="Calibri" w:eastAsia="Times New Roman" w:hAnsi="Calibri"/>
      <w:color w:val="000000"/>
    </w:rPr>
    <w:tblPr>
      <w:tblStyleRowBandSize w:val="1"/>
      <w:tblStyleColBandSize w:val="1"/>
      <w:tblBorders>
        <w:top w:val="single" w:sz="8" w:space="0" w:color="CC8E60"/>
        <w:left w:val="single" w:sz="8" w:space="0" w:color="CC8E60"/>
        <w:bottom w:val="single" w:sz="8" w:space="0" w:color="CC8E60"/>
        <w:right w:val="single" w:sz="8" w:space="0" w:color="CC8E60"/>
        <w:insideH w:val="single" w:sz="8" w:space="0" w:color="CC8E60"/>
        <w:insideV w:val="single" w:sz="8" w:space="0" w:color="CC8E60"/>
      </w:tblBorders>
    </w:tblPr>
    <w:tcPr>
      <w:shd w:val="clear" w:color="auto" w:fill="F2E2D7"/>
    </w:tcPr>
    <w:tblStylePr w:type="firstRow">
      <w:rPr>
        <w:b/>
        <w:bCs/>
        <w:color w:val="000000"/>
      </w:rPr>
      <w:tblPr/>
      <w:tcPr>
        <w:shd w:val="clear" w:color="auto" w:fill="FAF3EF"/>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4E8DF"/>
      </w:tcPr>
    </w:tblStylePr>
    <w:tblStylePr w:type="band1Vert">
      <w:tblPr/>
      <w:tcPr>
        <w:shd w:val="clear" w:color="auto" w:fill="E5C6AF"/>
      </w:tcPr>
    </w:tblStylePr>
    <w:tblStylePr w:type="band1Horz">
      <w:tblPr/>
      <w:tcPr>
        <w:tcBorders>
          <w:insideH w:val="single" w:sz="6" w:space="0" w:color="CC8E60"/>
          <w:insideV w:val="single" w:sz="6" w:space="0" w:color="CC8E60"/>
        </w:tcBorders>
        <w:shd w:val="clear" w:color="auto" w:fill="E5C6AF"/>
      </w:tcPr>
    </w:tblStylePr>
    <w:tblStylePr w:type="nwCell">
      <w:tblPr/>
      <w:tcPr>
        <w:shd w:val="clear" w:color="auto" w:fill="FFFFFF"/>
      </w:tcPr>
    </w:tblStylePr>
  </w:style>
  <w:style w:type="table" w:styleId="MediumGrid2-Accent3">
    <w:name w:val="Medium Grid 2 Accent 3"/>
    <w:basedOn w:val="TableNormal"/>
    <w:uiPriority w:val="68"/>
    <w:rPr>
      <w:rFonts w:ascii="Calibri" w:eastAsia="Times New Roman" w:hAnsi="Calibri"/>
      <w:color w:val="000000"/>
    </w:rPr>
    <w:tblPr>
      <w:tblStyleRowBandSize w:val="1"/>
      <w:tblStyleColBandSize w:val="1"/>
      <w:tblBorders>
        <w:top w:val="single" w:sz="8" w:space="0" w:color="7A6A60"/>
        <w:left w:val="single" w:sz="8" w:space="0" w:color="7A6A60"/>
        <w:bottom w:val="single" w:sz="8" w:space="0" w:color="7A6A60"/>
        <w:right w:val="single" w:sz="8" w:space="0" w:color="7A6A60"/>
        <w:insideH w:val="single" w:sz="8" w:space="0" w:color="7A6A60"/>
        <w:insideV w:val="single" w:sz="8" w:space="0" w:color="7A6A60"/>
      </w:tblBorders>
    </w:tblPr>
    <w:tcPr>
      <w:shd w:val="clear" w:color="auto" w:fill="DFD9D6"/>
    </w:tcPr>
    <w:tblStylePr w:type="firstRow">
      <w:rPr>
        <w:b/>
        <w:bCs/>
        <w:color w:val="000000"/>
      </w:rPr>
      <w:tblPr/>
      <w:tcPr>
        <w:shd w:val="clear" w:color="auto" w:fill="F2F0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E0DE"/>
      </w:tcPr>
    </w:tblStylePr>
    <w:tblStylePr w:type="band1Vert">
      <w:tblPr/>
      <w:tcPr>
        <w:shd w:val="clear" w:color="auto" w:fill="BEB4AD"/>
      </w:tcPr>
    </w:tblStylePr>
    <w:tblStylePr w:type="band1Horz">
      <w:tblPr/>
      <w:tcPr>
        <w:tcBorders>
          <w:insideH w:val="single" w:sz="6" w:space="0" w:color="7A6A60"/>
          <w:insideV w:val="single" w:sz="6" w:space="0" w:color="7A6A60"/>
        </w:tcBorders>
        <w:shd w:val="clear" w:color="auto" w:fill="BEB4AD"/>
      </w:tcPr>
    </w:tblStylePr>
    <w:tblStylePr w:type="nwCell">
      <w:tblPr/>
      <w:tcPr>
        <w:shd w:val="clear" w:color="auto" w:fill="FFFFFF"/>
      </w:tcPr>
    </w:tblStylePr>
  </w:style>
  <w:style w:type="table" w:styleId="MediumGrid2-Accent4">
    <w:name w:val="Medium Grid 2 Accent 4"/>
    <w:basedOn w:val="TableNormal"/>
    <w:uiPriority w:val="68"/>
    <w:rPr>
      <w:rFonts w:ascii="Calibri" w:eastAsia="Times New Roman" w:hAnsi="Calibri"/>
      <w:color w:val="000000"/>
    </w:rPr>
    <w:tblPr>
      <w:tblStyleRowBandSize w:val="1"/>
      <w:tblStyleColBandSize w:val="1"/>
      <w:tblBorders>
        <w:top w:val="single" w:sz="8" w:space="0" w:color="B4936D"/>
        <w:left w:val="single" w:sz="8" w:space="0" w:color="B4936D"/>
        <w:bottom w:val="single" w:sz="8" w:space="0" w:color="B4936D"/>
        <w:right w:val="single" w:sz="8" w:space="0" w:color="B4936D"/>
        <w:insideH w:val="single" w:sz="8" w:space="0" w:color="B4936D"/>
        <w:insideV w:val="single" w:sz="8" w:space="0" w:color="B4936D"/>
      </w:tblBorders>
    </w:tblPr>
    <w:tcPr>
      <w:shd w:val="clear" w:color="auto" w:fill="ECE4DA"/>
    </w:tcPr>
    <w:tblStylePr w:type="firstRow">
      <w:rPr>
        <w:b/>
        <w:bCs/>
        <w:color w:val="000000"/>
      </w:rPr>
      <w:tblPr/>
      <w:tcPr>
        <w:shd w:val="clear" w:color="auto" w:fill="F7F4F0"/>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0E9E1"/>
      </w:tcPr>
    </w:tblStylePr>
    <w:tblStylePr w:type="band1Vert">
      <w:tblPr/>
      <w:tcPr>
        <w:shd w:val="clear" w:color="auto" w:fill="D9C9B6"/>
      </w:tcPr>
    </w:tblStylePr>
    <w:tblStylePr w:type="band1Horz">
      <w:tblPr/>
      <w:tcPr>
        <w:tcBorders>
          <w:insideH w:val="single" w:sz="6" w:space="0" w:color="B4936D"/>
          <w:insideV w:val="single" w:sz="6" w:space="0" w:color="B4936D"/>
        </w:tcBorders>
        <w:shd w:val="clear" w:color="auto" w:fill="D9C9B6"/>
      </w:tcPr>
    </w:tblStylePr>
    <w:tblStylePr w:type="nwCell">
      <w:tblPr/>
      <w:tcPr>
        <w:shd w:val="clear" w:color="auto" w:fill="FFFFFF"/>
      </w:tcPr>
    </w:tblStylePr>
  </w:style>
  <w:style w:type="table" w:styleId="MediumGrid2-Accent5">
    <w:name w:val="Medium Grid 2 Accent 5"/>
    <w:basedOn w:val="TableNormal"/>
    <w:uiPriority w:val="68"/>
    <w:rPr>
      <w:rFonts w:ascii="Calibri" w:eastAsia="Times New Roman" w:hAnsi="Calibri"/>
      <w:color w:val="000000"/>
    </w:rPr>
    <w:tblPr>
      <w:tblStyleRowBandSize w:val="1"/>
      <w:tblStyleColBandSize w:val="1"/>
      <w:tblBorders>
        <w:top w:val="single" w:sz="8" w:space="0" w:color="67787B"/>
        <w:left w:val="single" w:sz="8" w:space="0" w:color="67787B"/>
        <w:bottom w:val="single" w:sz="8" w:space="0" w:color="67787B"/>
        <w:right w:val="single" w:sz="8" w:space="0" w:color="67787B"/>
        <w:insideH w:val="single" w:sz="8" w:space="0" w:color="67787B"/>
        <w:insideV w:val="single" w:sz="8" w:space="0" w:color="67787B"/>
      </w:tblBorders>
    </w:tblPr>
    <w:tcPr>
      <w:shd w:val="clear" w:color="auto" w:fill="D8DEDF"/>
    </w:tcPr>
    <w:tblStylePr w:type="firstRow">
      <w:rPr>
        <w:b/>
        <w:bCs/>
        <w:color w:val="000000"/>
      </w:rPr>
      <w:tblPr/>
      <w:tcPr>
        <w:shd w:val="clear" w:color="auto" w:fill="EFF1F2"/>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FE4E5"/>
      </w:tcPr>
    </w:tblStylePr>
    <w:tblStylePr w:type="band1Vert">
      <w:tblPr/>
      <w:tcPr>
        <w:shd w:val="clear" w:color="auto" w:fill="B1BCBE"/>
      </w:tcPr>
    </w:tblStylePr>
    <w:tblStylePr w:type="band1Horz">
      <w:tblPr/>
      <w:tcPr>
        <w:tcBorders>
          <w:insideH w:val="single" w:sz="6" w:space="0" w:color="67787B"/>
          <w:insideV w:val="single" w:sz="6" w:space="0" w:color="67787B"/>
        </w:tcBorders>
        <w:shd w:val="clear" w:color="auto" w:fill="B1BCBE"/>
      </w:tcPr>
    </w:tblStylePr>
    <w:tblStylePr w:type="nwCell">
      <w:tblPr/>
      <w:tcPr>
        <w:shd w:val="clear" w:color="auto" w:fill="FFFFFF"/>
      </w:tcPr>
    </w:tblStylePr>
  </w:style>
  <w:style w:type="table" w:styleId="MediumGrid2-Accent6">
    <w:name w:val="Medium Grid 2 Accent 6"/>
    <w:basedOn w:val="TableNormal"/>
    <w:uiPriority w:val="68"/>
    <w:rPr>
      <w:rFonts w:ascii="Calibri" w:eastAsia="Times New Roman" w:hAnsi="Calibri"/>
      <w:color w:val="000000"/>
    </w:rPr>
    <w:tblPr>
      <w:tblStyleRowBandSize w:val="1"/>
      <w:tblStyleColBandSize w:val="1"/>
      <w:tblBorders>
        <w:top w:val="single" w:sz="8" w:space="0" w:color="9D936F"/>
        <w:left w:val="single" w:sz="8" w:space="0" w:color="9D936F"/>
        <w:bottom w:val="single" w:sz="8" w:space="0" w:color="9D936F"/>
        <w:right w:val="single" w:sz="8" w:space="0" w:color="9D936F"/>
        <w:insideH w:val="single" w:sz="8" w:space="0" w:color="9D936F"/>
        <w:insideV w:val="single" w:sz="8" w:space="0" w:color="9D936F"/>
      </w:tblBorders>
    </w:tblPr>
    <w:tcPr>
      <w:shd w:val="clear" w:color="auto" w:fill="E6E4DB"/>
    </w:tcPr>
    <w:tblStylePr w:type="firstRow">
      <w:rPr>
        <w:b/>
        <w:bCs/>
        <w:color w:val="000000"/>
      </w:rPr>
      <w:tblPr/>
      <w:tcPr>
        <w:shd w:val="clear" w:color="auto" w:fill="F5F4F0"/>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BE9E2"/>
      </w:tcPr>
    </w:tblStylePr>
    <w:tblStylePr w:type="band1Vert">
      <w:tblPr/>
      <w:tcPr>
        <w:shd w:val="clear" w:color="auto" w:fill="CEC9B7"/>
      </w:tcPr>
    </w:tblStylePr>
    <w:tblStylePr w:type="band1Horz">
      <w:tblPr/>
      <w:tcPr>
        <w:tcBorders>
          <w:insideH w:val="single" w:sz="6" w:space="0" w:color="9D936F"/>
          <w:insideV w:val="single" w:sz="6" w:space="0" w:color="9D936F"/>
        </w:tcBorders>
        <w:shd w:val="clear" w:color="auto" w:fill="CEC9B7"/>
      </w:tcPr>
    </w:tblStylePr>
    <w:tblStylePr w:type="nwCell">
      <w:tblPr/>
      <w:tcPr>
        <w:shd w:val="clear" w:color="auto" w:fill="FFFFFF"/>
      </w:tcPr>
    </w:tblStylePr>
  </w:style>
  <w:style w:type="table" w:styleId="MediumGrid3">
    <w:name w:val="Medium Grid 3"/>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E5EA"/>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E97A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E97A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E97A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E97A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ECBD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ECBD6"/>
      </w:tcPr>
    </w:tblStylePr>
  </w:style>
  <w:style w:type="table" w:styleId="MediumGrid3-Accent2">
    <w:name w:val="Medium Grid 3 Accent 2"/>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E2D7"/>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C8E6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C8E6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C8E6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C8E6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5C6A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5C6AF"/>
      </w:tcPr>
    </w:tblStylePr>
  </w:style>
  <w:style w:type="table" w:styleId="MediumGrid3-Accent3">
    <w:name w:val="Medium Grid 3 Accent 3"/>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9D6"/>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A6A6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A6A6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A6A6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A6A6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EB4AD"/>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EB4AD"/>
      </w:tcPr>
    </w:tblStylePr>
  </w:style>
  <w:style w:type="table" w:styleId="MediumGrid3-Accent4">
    <w:name w:val="Medium Grid 3 Accent 4"/>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CE4DA"/>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B4936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B4936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B4936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B4936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9C9B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9C9B6"/>
      </w:tcPr>
    </w:tblStylePr>
  </w:style>
  <w:style w:type="table" w:styleId="MediumGrid3-Accent5">
    <w:name w:val="Medium Grid 3 Accent 5"/>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8DED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67787B"/>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67787B"/>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67787B"/>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67787B"/>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1BCB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1BCBE"/>
      </w:tcPr>
    </w:tblStylePr>
  </w:style>
  <w:style w:type="table" w:styleId="MediumGrid3-Accent6">
    <w:name w:val="Medium Grid 3 Accent 6"/>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4D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D936F"/>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D936F"/>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D936F"/>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D936F"/>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EC9B7"/>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EC9B7"/>
      </w:tcPr>
    </w:tblStylePr>
  </w:style>
  <w:style w:type="table" w:styleId="MediumList1">
    <w:name w:val="Medium List 1"/>
    <w:basedOn w:val="TableNormal"/>
    <w:uiPriority w:val="65"/>
    <w:rPr>
      <w:color w:val="000000"/>
    </w:rPr>
    <w:tblPr>
      <w:tblStyleRowBandSize w:val="1"/>
      <w:tblStyleColBandSize w:val="1"/>
      <w:tblBorders>
        <w:top w:val="single" w:sz="8" w:space="0" w:color="000000"/>
        <w:bottom w:val="single" w:sz="8" w:space="0" w:color="000000"/>
      </w:tblBorders>
    </w:tblPr>
    <w:tblStylePr w:type="firstRow">
      <w:rPr>
        <w:rFonts w:ascii="Calibri" w:eastAsia="Times New Roman" w:hAnsi="Calibri" w:cs="Times New Roman"/>
      </w:rPr>
      <w:tblPr/>
      <w:tcPr>
        <w:tcBorders>
          <w:top w:val="nil"/>
          <w:bottom w:val="single" w:sz="8" w:space="0" w:color="000000"/>
        </w:tcBorders>
      </w:tcPr>
    </w:tblStylePr>
    <w:tblStylePr w:type="lastRow">
      <w:rPr>
        <w:b/>
        <w:bCs/>
        <w:color w:val="1F2123"/>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Pr>
      <w:color w:val="000000"/>
    </w:rPr>
    <w:tblPr>
      <w:tblStyleRowBandSize w:val="1"/>
      <w:tblStyleColBandSize w:val="1"/>
      <w:tblBorders>
        <w:top w:val="single" w:sz="8" w:space="0" w:color="7E97AD"/>
        <w:bottom w:val="single" w:sz="8" w:space="0" w:color="7E97AD"/>
      </w:tblBorders>
    </w:tblPr>
    <w:tblStylePr w:type="firstRow">
      <w:rPr>
        <w:rFonts w:ascii="Calibri" w:eastAsia="Times New Roman" w:hAnsi="Calibri" w:cs="Times New Roman"/>
      </w:rPr>
      <w:tblPr/>
      <w:tcPr>
        <w:tcBorders>
          <w:top w:val="nil"/>
          <w:bottom w:val="single" w:sz="8" w:space="0" w:color="7E97AD"/>
        </w:tcBorders>
      </w:tcPr>
    </w:tblStylePr>
    <w:tblStylePr w:type="lastRow">
      <w:rPr>
        <w:b/>
        <w:bCs/>
        <w:color w:val="1F2123"/>
      </w:rPr>
      <w:tblPr/>
      <w:tcPr>
        <w:tcBorders>
          <w:top w:val="single" w:sz="8" w:space="0" w:color="7E97AD"/>
          <w:bottom w:val="single" w:sz="8" w:space="0" w:color="7E97AD"/>
        </w:tcBorders>
      </w:tcPr>
    </w:tblStylePr>
    <w:tblStylePr w:type="firstCol">
      <w:rPr>
        <w:b/>
        <w:bCs/>
      </w:rPr>
    </w:tblStylePr>
    <w:tblStylePr w:type="lastCol">
      <w:rPr>
        <w:b/>
        <w:bCs/>
      </w:rPr>
      <w:tblPr/>
      <w:tcPr>
        <w:tcBorders>
          <w:top w:val="single" w:sz="8" w:space="0" w:color="7E97AD"/>
          <w:bottom w:val="single" w:sz="8" w:space="0" w:color="7E97AD"/>
        </w:tcBorders>
      </w:tcPr>
    </w:tblStylePr>
    <w:tblStylePr w:type="band1Vert">
      <w:tblPr/>
      <w:tcPr>
        <w:shd w:val="clear" w:color="auto" w:fill="DFE5EA"/>
      </w:tcPr>
    </w:tblStylePr>
    <w:tblStylePr w:type="band1Horz">
      <w:tblPr/>
      <w:tcPr>
        <w:shd w:val="clear" w:color="auto" w:fill="DFE5EA"/>
      </w:tcPr>
    </w:tblStylePr>
  </w:style>
  <w:style w:type="table" w:styleId="MediumList1-Accent2">
    <w:name w:val="Medium List 1 Accent 2"/>
    <w:basedOn w:val="TableNormal"/>
    <w:uiPriority w:val="65"/>
    <w:rPr>
      <w:color w:val="000000"/>
    </w:rPr>
    <w:tblPr>
      <w:tblStyleRowBandSize w:val="1"/>
      <w:tblStyleColBandSize w:val="1"/>
      <w:tblBorders>
        <w:top w:val="single" w:sz="8" w:space="0" w:color="CC8E60"/>
        <w:bottom w:val="single" w:sz="8" w:space="0" w:color="CC8E60"/>
      </w:tblBorders>
    </w:tblPr>
    <w:tblStylePr w:type="firstRow">
      <w:rPr>
        <w:rFonts w:ascii="Calibri" w:eastAsia="Times New Roman" w:hAnsi="Calibri" w:cs="Times New Roman"/>
      </w:rPr>
      <w:tblPr/>
      <w:tcPr>
        <w:tcBorders>
          <w:top w:val="nil"/>
          <w:bottom w:val="single" w:sz="8" w:space="0" w:color="CC8E60"/>
        </w:tcBorders>
      </w:tcPr>
    </w:tblStylePr>
    <w:tblStylePr w:type="lastRow">
      <w:rPr>
        <w:b/>
        <w:bCs/>
        <w:color w:val="1F2123"/>
      </w:rPr>
      <w:tblPr/>
      <w:tcPr>
        <w:tcBorders>
          <w:top w:val="single" w:sz="8" w:space="0" w:color="CC8E60"/>
          <w:bottom w:val="single" w:sz="8" w:space="0" w:color="CC8E60"/>
        </w:tcBorders>
      </w:tcPr>
    </w:tblStylePr>
    <w:tblStylePr w:type="firstCol">
      <w:rPr>
        <w:b/>
        <w:bCs/>
      </w:rPr>
    </w:tblStylePr>
    <w:tblStylePr w:type="lastCol">
      <w:rPr>
        <w:b/>
        <w:bCs/>
      </w:rPr>
      <w:tblPr/>
      <w:tcPr>
        <w:tcBorders>
          <w:top w:val="single" w:sz="8" w:space="0" w:color="CC8E60"/>
          <w:bottom w:val="single" w:sz="8" w:space="0" w:color="CC8E60"/>
        </w:tcBorders>
      </w:tcPr>
    </w:tblStylePr>
    <w:tblStylePr w:type="band1Vert">
      <w:tblPr/>
      <w:tcPr>
        <w:shd w:val="clear" w:color="auto" w:fill="F2E2D7"/>
      </w:tcPr>
    </w:tblStylePr>
    <w:tblStylePr w:type="band1Horz">
      <w:tblPr/>
      <w:tcPr>
        <w:shd w:val="clear" w:color="auto" w:fill="F2E2D7"/>
      </w:tcPr>
    </w:tblStylePr>
  </w:style>
  <w:style w:type="table" w:styleId="MediumList1-Accent3">
    <w:name w:val="Medium List 1 Accent 3"/>
    <w:basedOn w:val="TableNormal"/>
    <w:uiPriority w:val="65"/>
    <w:rPr>
      <w:color w:val="000000"/>
    </w:rPr>
    <w:tblPr>
      <w:tblStyleRowBandSize w:val="1"/>
      <w:tblStyleColBandSize w:val="1"/>
      <w:tblBorders>
        <w:top w:val="single" w:sz="8" w:space="0" w:color="7A6A60"/>
        <w:bottom w:val="single" w:sz="8" w:space="0" w:color="7A6A60"/>
      </w:tblBorders>
    </w:tblPr>
    <w:tblStylePr w:type="firstRow">
      <w:rPr>
        <w:rFonts w:ascii="Calibri" w:eastAsia="Times New Roman" w:hAnsi="Calibri" w:cs="Times New Roman"/>
      </w:rPr>
      <w:tblPr/>
      <w:tcPr>
        <w:tcBorders>
          <w:top w:val="nil"/>
          <w:bottom w:val="single" w:sz="8" w:space="0" w:color="7A6A60"/>
        </w:tcBorders>
      </w:tcPr>
    </w:tblStylePr>
    <w:tblStylePr w:type="lastRow">
      <w:rPr>
        <w:b/>
        <w:bCs/>
        <w:color w:val="1F2123"/>
      </w:rPr>
      <w:tblPr/>
      <w:tcPr>
        <w:tcBorders>
          <w:top w:val="single" w:sz="8" w:space="0" w:color="7A6A60"/>
          <w:bottom w:val="single" w:sz="8" w:space="0" w:color="7A6A60"/>
        </w:tcBorders>
      </w:tcPr>
    </w:tblStylePr>
    <w:tblStylePr w:type="firstCol">
      <w:rPr>
        <w:b/>
        <w:bCs/>
      </w:rPr>
    </w:tblStylePr>
    <w:tblStylePr w:type="lastCol">
      <w:rPr>
        <w:b/>
        <w:bCs/>
      </w:rPr>
      <w:tblPr/>
      <w:tcPr>
        <w:tcBorders>
          <w:top w:val="single" w:sz="8" w:space="0" w:color="7A6A60"/>
          <w:bottom w:val="single" w:sz="8" w:space="0" w:color="7A6A60"/>
        </w:tcBorders>
      </w:tcPr>
    </w:tblStylePr>
    <w:tblStylePr w:type="band1Vert">
      <w:tblPr/>
      <w:tcPr>
        <w:shd w:val="clear" w:color="auto" w:fill="DFD9D6"/>
      </w:tcPr>
    </w:tblStylePr>
    <w:tblStylePr w:type="band1Horz">
      <w:tblPr/>
      <w:tcPr>
        <w:shd w:val="clear" w:color="auto" w:fill="DFD9D6"/>
      </w:tcPr>
    </w:tblStylePr>
  </w:style>
  <w:style w:type="table" w:styleId="MediumList1-Accent4">
    <w:name w:val="Medium List 1 Accent 4"/>
    <w:basedOn w:val="TableNormal"/>
    <w:uiPriority w:val="65"/>
    <w:rPr>
      <w:color w:val="000000"/>
    </w:rPr>
    <w:tblPr>
      <w:tblStyleRowBandSize w:val="1"/>
      <w:tblStyleColBandSize w:val="1"/>
      <w:tblBorders>
        <w:top w:val="single" w:sz="8" w:space="0" w:color="B4936D"/>
        <w:bottom w:val="single" w:sz="8" w:space="0" w:color="B4936D"/>
      </w:tblBorders>
    </w:tblPr>
    <w:tblStylePr w:type="firstRow">
      <w:rPr>
        <w:rFonts w:ascii="Calibri" w:eastAsia="Times New Roman" w:hAnsi="Calibri" w:cs="Times New Roman"/>
      </w:rPr>
      <w:tblPr/>
      <w:tcPr>
        <w:tcBorders>
          <w:top w:val="nil"/>
          <w:bottom w:val="single" w:sz="8" w:space="0" w:color="B4936D"/>
        </w:tcBorders>
      </w:tcPr>
    </w:tblStylePr>
    <w:tblStylePr w:type="lastRow">
      <w:rPr>
        <w:b/>
        <w:bCs/>
        <w:color w:val="1F2123"/>
      </w:rPr>
      <w:tblPr/>
      <w:tcPr>
        <w:tcBorders>
          <w:top w:val="single" w:sz="8" w:space="0" w:color="B4936D"/>
          <w:bottom w:val="single" w:sz="8" w:space="0" w:color="B4936D"/>
        </w:tcBorders>
      </w:tcPr>
    </w:tblStylePr>
    <w:tblStylePr w:type="firstCol">
      <w:rPr>
        <w:b/>
        <w:bCs/>
      </w:rPr>
    </w:tblStylePr>
    <w:tblStylePr w:type="lastCol">
      <w:rPr>
        <w:b/>
        <w:bCs/>
      </w:rPr>
      <w:tblPr/>
      <w:tcPr>
        <w:tcBorders>
          <w:top w:val="single" w:sz="8" w:space="0" w:color="B4936D"/>
          <w:bottom w:val="single" w:sz="8" w:space="0" w:color="B4936D"/>
        </w:tcBorders>
      </w:tcPr>
    </w:tblStylePr>
    <w:tblStylePr w:type="band1Vert">
      <w:tblPr/>
      <w:tcPr>
        <w:shd w:val="clear" w:color="auto" w:fill="ECE4DA"/>
      </w:tcPr>
    </w:tblStylePr>
    <w:tblStylePr w:type="band1Horz">
      <w:tblPr/>
      <w:tcPr>
        <w:shd w:val="clear" w:color="auto" w:fill="ECE4DA"/>
      </w:tcPr>
    </w:tblStylePr>
  </w:style>
  <w:style w:type="table" w:styleId="MediumList1-Accent5">
    <w:name w:val="Medium List 1 Accent 5"/>
    <w:basedOn w:val="TableNormal"/>
    <w:uiPriority w:val="65"/>
    <w:rPr>
      <w:color w:val="000000"/>
    </w:rPr>
    <w:tblPr>
      <w:tblStyleRowBandSize w:val="1"/>
      <w:tblStyleColBandSize w:val="1"/>
      <w:tblBorders>
        <w:top w:val="single" w:sz="8" w:space="0" w:color="67787B"/>
        <w:bottom w:val="single" w:sz="8" w:space="0" w:color="67787B"/>
      </w:tblBorders>
    </w:tblPr>
    <w:tblStylePr w:type="firstRow">
      <w:rPr>
        <w:rFonts w:ascii="Calibri" w:eastAsia="Times New Roman" w:hAnsi="Calibri" w:cs="Times New Roman"/>
      </w:rPr>
      <w:tblPr/>
      <w:tcPr>
        <w:tcBorders>
          <w:top w:val="nil"/>
          <w:bottom w:val="single" w:sz="8" w:space="0" w:color="67787B"/>
        </w:tcBorders>
      </w:tcPr>
    </w:tblStylePr>
    <w:tblStylePr w:type="lastRow">
      <w:rPr>
        <w:b/>
        <w:bCs/>
        <w:color w:val="1F2123"/>
      </w:rPr>
      <w:tblPr/>
      <w:tcPr>
        <w:tcBorders>
          <w:top w:val="single" w:sz="8" w:space="0" w:color="67787B"/>
          <w:bottom w:val="single" w:sz="8" w:space="0" w:color="67787B"/>
        </w:tcBorders>
      </w:tcPr>
    </w:tblStylePr>
    <w:tblStylePr w:type="firstCol">
      <w:rPr>
        <w:b/>
        <w:bCs/>
      </w:rPr>
    </w:tblStylePr>
    <w:tblStylePr w:type="lastCol">
      <w:rPr>
        <w:b/>
        <w:bCs/>
      </w:rPr>
      <w:tblPr/>
      <w:tcPr>
        <w:tcBorders>
          <w:top w:val="single" w:sz="8" w:space="0" w:color="67787B"/>
          <w:bottom w:val="single" w:sz="8" w:space="0" w:color="67787B"/>
        </w:tcBorders>
      </w:tcPr>
    </w:tblStylePr>
    <w:tblStylePr w:type="band1Vert">
      <w:tblPr/>
      <w:tcPr>
        <w:shd w:val="clear" w:color="auto" w:fill="D8DEDF"/>
      </w:tcPr>
    </w:tblStylePr>
    <w:tblStylePr w:type="band1Horz">
      <w:tblPr/>
      <w:tcPr>
        <w:shd w:val="clear" w:color="auto" w:fill="D8DEDF"/>
      </w:tcPr>
    </w:tblStylePr>
  </w:style>
  <w:style w:type="table" w:styleId="MediumList1-Accent6">
    <w:name w:val="Medium List 1 Accent 6"/>
    <w:basedOn w:val="TableNormal"/>
    <w:uiPriority w:val="65"/>
    <w:rPr>
      <w:color w:val="000000"/>
    </w:rPr>
    <w:tblPr>
      <w:tblStyleRowBandSize w:val="1"/>
      <w:tblStyleColBandSize w:val="1"/>
      <w:tblBorders>
        <w:top w:val="single" w:sz="8" w:space="0" w:color="9D936F"/>
        <w:bottom w:val="single" w:sz="8" w:space="0" w:color="9D936F"/>
      </w:tblBorders>
    </w:tblPr>
    <w:tblStylePr w:type="firstRow">
      <w:rPr>
        <w:rFonts w:ascii="Calibri" w:eastAsia="Times New Roman" w:hAnsi="Calibri" w:cs="Times New Roman"/>
      </w:rPr>
      <w:tblPr/>
      <w:tcPr>
        <w:tcBorders>
          <w:top w:val="nil"/>
          <w:bottom w:val="single" w:sz="8" w:space="0" w:color="9D936F"/>
        </w:tcBorders>
      </w:tcPr>
    </w:tblStylePr>
    <w:tblStylePr w:type="lastRow">
      <w:rPr>
        <w:b/>
        <w:bCs/>
        <w:color w:val="1F2123"/>
      </w:rPr>
      <w:tblPr/>
      <w:tcPr>
        <w:tcBorders>
          <w:top w:val="single" w:sz="8" w:space="0" w:color="9D936F"/>
          <w:bottom w:val="single" w:sz="8" w:space="0" w:color="9D936F"/>
        </w:tcBorders>
      </w:tcPr>
    </w:tblStylePr>
    <w:tblStylePr w:type="firstCol">
      <w:rPr>
        <w:b/>
        <w:bCs/>
      </w:rPr>
    </w:tblStylePr>
    <w:tblStylePr w:type="lastCol">
      <w:rPr>
        <w:b/>
        <w:bCs/>
      </w:rPr>
      <w:tblPr/>
      <w:tcPr>
        <w:tcBorders>
          <w:top w:val="single" w:sz="8" w:space="0" w:color="9D936F"/>
          <w:bottom w:val="single" w:sz="8" w:space="0" w:color="9D936F"/>
        </w:tcBorders>
      </w:tcPr>
    </w:tblStylePr>
    <w:tblStylePr w:type="band1Vert">
      <w:tblPr/>
      <w:tcPr>
        <w:shd w:val="clear" w:color="auto" w:fill="E6E4DB"/>
      </w:tcPr>
    </w:tblStylePr>
    <w:tblStylePr w:type="band1Horz">
      <w:tblPr/>
      <w:tcPr>
        <w:shd w:val="clear" w:color="auto" w:fill="E6E4DB"/>
      </w:tcPr>
    </w:tblStylePr>
  </w:style>
  <w:style w:type="table" w:styleId="MediumList2">
    <w:name w:val="Medium List 2"/>
    <w:basedOn w:val="TableNormal"/>
    <w:uiPriority w:val="66"/>
    <w:rPr>
      <w:rFonts w:ascii="Calibri" w:eastAsia="Times New Roman" w:hAnsi="Calibri"/>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Calibri" w:eastAsia="Times New Roman" w:hAnsi="Calibri"/>
      <w:color w:val="000000"/>
    </w:rPr>
    <w:tblPr>
      <w:tblStyleRowBandSize w:val="1"/>
      <w:tblStyleColBandSize w:val="1"/>
      <w:tblBorders>
        <w:top w:val="single" w:sz="8" w:space="0" w:color="7E97AD"/>
        <w:left w:val="single" w:sz="8" w:space="0" w:color="7E97AD"/>
        <w:bottom w:val="single" w:sz="8" w:space="0" w:color="7E97AD"/>
        <w:right w:val="single" w:sz="8" w:space="0" w:color="7E97AD"/>
      </w:tblBorders>
    </w:tblPr>
    <w:tblStylePr w:type="firstRow">
      <w:rPr>
        <w:sz w:val="24"/>
        <w:szCs w:val="24"/>
      </w:rPr>
      <w:tblPr/>
      <w:tcPr>
        <w:tcBorders>
          <w:top w:val="nil"/>
          <w:left w:val="nil"/>
          <w:bottom w:val="single" w:sz="24" w:space="0" w:color="7E97AD"/>
          <w:right w:val="nil"/>
          <w:insideH w:val="nil"/>
          <w:insideV w:val="nil"/>
        </w:tcBorders>
        <w:shd w:val="clear" w:color="auto" w:fill="FFFFFF"/>
      </w:tcPr>
    </w:tblStylePr>
    <w:tblStylePr w:type="lastRow">
      <w:tblPr/>
      <w:tcPr>
        <w:tcBorders>
          <w:top w:val="single" w:sz="8" w:space="0" w:color="7E97AD"/>
          <w:left w:val="nil"/>
          <w:bottom w:val="nil"/>
          <w:right w:val="nil"/>
          <w:insideH w:val="nil"/>
          <w:insideV w:val="nil"/>
        </w:tcBorders>
        <w:shd w:val="clear" w:color="auto" w:fill="FFFFFF"/>
      </w:tcPr>
    </w:tblStylePr>
    <w:tblStylePr w:type="firstCol">
      <w:tblPr/>
      <w:tcPr>
        <w:tcBorders>
          <w:top w:val="nil"/>
          <w:left w:val="nil"/>
          <w:bottom w:val="nil"/>
          <w:right w:val="single" w:sz="8" w:space="0" w:color="7E97AD"/>
          <w:insideH w:val="nil"/>
          <w:insideV w:val="nil"/>
        </w:tcBorders>
        <w:shd w:val="clear" w:color="auto" w:fill="FFFFFF"/>
      </w:tcPr>
    </w:tblStylePr>
    <w:tblStylePr w:type="lastCol">
      <w:tblPr/>
      <w:tcPr>
        <w:tcBorders>
          <w:top w:val="nil"/>
          <w:left w:val="single" w:sz="8" w:space="0" w:color="7E97A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E5EA"/>
      </w:tcPr>
    </w:tblStylePr>
    <w:tblStylePr w:type="band1Horz">
      <w:tblPr/>
      <w:tcPr>
        <w:tcBorders>
          <w:top w:val="nil"/>
          <w:bottom w:val="nil"/>
          <w:insideH w:val="nil"/>
          <w:insideV w:val="nil"/>
        </w:tcBorders>
        <w:shd w:val="clear" w:color="auto" w:fill="DFE5EA"/>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Calibri" w:eastAsia="Times New Roman" w:hAnsi="Calibri"/>
      <w:color w:val="000000"/>
    </w:rPr>
    <w:tblPr>
      <w:tblStyleRowBandSize w:val="1"/>
      <w:tblStyleColBandSize w:val="1"/>
      <w:tblBorders>
        <w:top w:val="single" w:sz="8" w:space="0" w:color="CC8E60"/>
        <w:left w:val="single" w:sz="8" w:space="0" w:color="CC8E60"/>
        <w:bottom w:val="single" w:sz="8" w:space="0" w:color="CC8E60"/>
        <w:right w:val="single" w:sz="8" w:space="0" w:color="CC8E60"/>
      </w:tblBorders>
    </w:tblPr>
    <w:tblStylePr w:type="firstRow">
      <w:rPr>
        <w:sz w:val="24"/>
        <w:szCs w:val="24"/>
      </w:rPr>
      <w:tblPr/>
      <w:tcPr>
        <w:tcBorders>
          <w:top w:val="nil"/>
          <w:left w:val="nil"/>
          <w:bottom w:val="single" w:sz="24" w:space="0" w:color="CC8E60"/>
          <w:right w:val="nil"/>
          <w:insideH w:val="nil"/>
          <w:insideV w:val="nil"/>
        </w:tcBorders>
        <w:shd w:val="clear" w:color="auto" w:fill="FFFFFF"/>
      </w:tcPr>
    </w:tblStylePr>
    <w:tblStylePr w:type="lastRow">
      <w:tblPr/>
      <w:tcPr>
        <w:tcBorders>
          <w:top w:val="single" w:sz="8" w:space="0" w:color="CC8E60"/>
          <w:left w:val="nil"/>
          <w:bottom w:val="nil"/>
          <w:right w:val="nil"/>
          <w:insideH w:val="nil"/>
          <w:insideV w:val="nil"/>
        </w:tcBorders>
        <w:shd w:val="clear" w:color="auto" w:fill="FFFFFF"/>
      </w:tcPr>
    </w:tblStylePr>
    <w:tblStylePr w:type="firstCol">
      <w:tblPr/>
      <w:tcPr>
        <w:tcBorders>
          <w:top w:val="nil"/>
          <w:left w:val="nil"/>
          <w:bottom w:val="nil"/>
          <w:right w:val="single" w:sz="8" w:space="0" w:color="CC8E60"/>
          <w:insideH w:val="nil"/>
          <w:insideV w:val="nil"/>
        </w:tcBorders>
        <w:shd w:val="clear" w:color="auto" w:fill="FFFFFF"/>
      </w:tcPr>
    </w:tblStylePr>
    <w:tblStylePr w:type="lastCol">
      <w:tblPr/>
      <w:tcPr>
        <w:tcBorders>
          <w:top w:val="nil"/>
          <w:left w:val="single" w:sz="8" w:space="0" w:color="CC8E6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2E2D7"/>
      </w:tcPr>
    </w:tblStylePr>
    <w:tblStylePr w:type="band1Horz">
      <w:tblPr/>
      <w:tcPr>
        <w:tcBorders>
          <w:top w:val="nil"/>
          <w:bottom w:val="nil"/>
          <w:insideH w:val="nil"/>
          <w:insideV w:val="nil"/>
        </w:tcBorders>
        <w:shd w:val="clear" w:color="auto" w:fill="F2E2D7"/>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Calibri" w:eastAsia="Times New Roman" w:hAnsi="Calibri"/>
      <w:color w:val="000000"/>
    </w:rPr>
    <w:tblPr>
      <w:tblStyleRowBandSize w:val="1"/>
      <w:tblStyleColBandSize w:val="1"/>
      <w:tblBorders>
        <w:top w:val="single" w:sz="8" w:space="0" w:color="7A6A60"/>
        <w:left w:val="single" w:sz="8" w:space="0" w:color="7A6A60"/>
        <w:bottom w:val="single" w:sz="8" w:space="0" w:color="7A6A60"/>
        <w:right w:val="single" w:sz="8" w:space="0" w:color="7A6A60"/>
      </w:tblBorders>
    </w:tblPr>
    <w:tblStylePr w:type="firstRow">
      <w:rPr>
        <w:sz w:val="24"/>
        <w:szCs w:val="24"/>
      </w:rPr>
      <w:tblPr/>
      <w:tcPr>
        <w:tcBorders>
          <w:top w:val="nil"/>
          <w:left w:val="nil"/>
          <w:bottom w:val="single" w:sz="24" w:space="0" w:color="7A6A60"/>
          <w:right w:val="nil"/>
          <w:insideH w:val="nil"/>
          <w:insideV w:val="nil"/>
        </w:tcBorders>
        <w:shd w:val="clear" w:color="auto" w:fill="FFFFFF"/>
      </w:tcPr>
    </w:tblStylePr>
    <w:tblStylePr w:type="lastRow">
      <w:tblPr/>
      <w:tcPr>
        <w:tcBorders>
          <w:top w:val="single" w:sz="8" w:space="0" w:color="7A6A60"/>
          <w:left w:val="nil"/>
          <w:bottom w:val="nil"/>
          <w:right w:val="nil"/>
          <w:insideH w:val="nil"/>
          <w:insideV w:val="nil"/>
        </w:tcBorders>
        <w:shd w:val="clear" w:color="auto" w:fill="FFFFFF"/>
      </w:tcPr>
    </w:tblStylePr>
    <w:tblStylePr w:type="firstCol">
      <w:tblPr/>
      <w:tcPr>
        <w:tcBorders>
          <w:top w:val="nil"/>
          <w:left w:val="nil"/>
          <w:bottom w:val="nil"/>
          <w:right w:val="single" w:sz="8" w:space="0" w:color="7A6A60"/>
          <w:insideH w:val="nil"/>
          <w:insideV w:val="nil"/>
        </w:tcBorders>
        <w:shd w:val="clear" w:color="auto" w:fill="FFFFFF"/>
      </w:tcPr>
    </w:tblStylePr>
    <w:tblStylePr w:type="lastCol">
      <w:tblPr/>
      <w:tcPr>
        <w:tcBorders>
          <w:top w:val="nil"/>
          <w:left w:val="single" w:sz="8" w:space="0" w:color="7A6A6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9D6"/>
      </w:tcPr>
    </w:tblStylePr>
    <w:tblStylePr w:type="band1Horz">
      <w:tblPr/>
      <w:tcPr>
        <w:tcBorders>
          <w:top w:val="nil"/>
          <w:bottom w:val="nil"/>
          <w:insideH w:val="nil"/>
          <w:insideV w:val="nil"/>
        </w:tcBorders>
        <w:shd w:val="clear" w:color="auto" w:fill="DFD9D6"/>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Calibri" w:eastAsia="Times New Roman" w:hAnsi="Calibri"/>
      <w:color w:val="000000"/>
    </w:rPr>
    <w:tblPr>
      <w:tblStyleRowBandSize w:val="1"/>
      <w:tblStyleColBandSize w:val="1"/>
      <w:tblBorders>
        <w:top w:val="single" w:sz="8" w:space="0" w:color="B4936D"/>
        <w:left w:val="single" w:sz="8" w:space="0" w:color="B4936D"/>
        <w:bottom w:val="single" w:sz="8" w:space="0" w:color="B4936D"/>
        <w:right w:val="single" w:sz="8" w:space="0" w:color="B4936D"/>
      </w:tblBorders>
    </w:tblPr>
    <w:tblStylePr w:type="firstRow">
      <w:rPr>
        <w:sz w:val="24"/>
        <w:szCs w:val="24"/>
      </w:rPr>
      <w:tblPr/>
      <w:tcPr>
        <w:tcBorders>
          <w:top w:val="nil"/>
          <w:left w:val="nil"/>
          <w:bottom w:val="single" w:sz="24" w:space="0" w:color="B4936D"/>
          <w:right w:val="nil"/>
          <w:insideH w:val="nil"/>
          <w:insideV w:val="nil"/>
        </w:tcBorders>
        <w:shd w:val="clear" w:color="auto" w:fill="FFFFFF"/>
      </w:tcPr>
    </w:tblStylePr>
    <w:tblStylePr w:type="lastRow">
      <w:tblPr/>
      <w:tcPr>
        <w:tcBorders>
          <w:top w:val="single" w:sz="8" w:space="0" w:color="B4936D"/>
          <w:left w:val="nil"/>
          <w:bottom w:val="nil"/>
          <w:right w:val="nil"/>
          <w:insideH w:val="nil"/>
          <w:insideV w:val="nil"/>
        </w:tcBorders>
        <w:shd w:val="clear" w:color="auto" w:fill="FFFFFF"/>
      </w:tcPr>
    </w:tblStylePr>
    <w:tblStylePr w:type="firstCol">
      <w:tblPr/>
      <w:tcPr>
        <w:tcBorders>
          <w:top w:val="nil"/>
          <w:left w:val="nil"/>
          <w:bottom w:val="nil"/>
          <w:right w:val="single" w:sz="8" w:space="0" w:color="B4936D"/>
          <w:insideH w:val="nil"/>
          <w:insideV w:val="nil"/>
        </w:tcBorders>
        <w:shd w:val="clear" w:color="auto" w:fill="FFFFFF"/>
      </w:tcPr>
    </w:tblStylePr>
    <w:tblStylePr w:type="lastCol">
      <w:tblPr/>
      <w:tcPr>
        <w:tcBorders>
          <w:top w:val="nil"/>
          <w:left w:val="single" w:sz="8" w:space="0" w:color="B4936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CE4DA"/>
      </w:tcPr>
    </w:tblStylePr>
    <w:tblStylePr w:type="band1Horz">
      <w:tblPr/>
      <w:tcPr>
        <w:tcBorders>
          <w:top w:val="nil"/>
          <w:bottom w:val="nil"/>
          <w:insideH w:val="nil"/>
          <w:insideV w:val="nil"/>
        </w:tcBorders>
        <w:shd w:val="clear" w:color="auto" w:fill="ECE4DA"/>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Calibri" w:eastAsia="Times New Roman" w:hAnsi="Calibri"/>
      <w:color w:val="000000"/>
    </w:rPr>
    <w:tblPr>
      <w:tblStyleRowBandSize w:val="1"/>
      <w:tblStyleColBandSize w:val="1"/>
      <w:tblBorders>
        <w:top w:val="single" w:sz="8" w:space="0" w:color="67787B"/>
        <w:left w:val="single" w:sz="8" w:space="0" w:color="67787B"/>
        <w:bottom w:val="single" w:sz="8" w:space="0" w:color="67787B"/>
        <w:right w:val="single" w:sz="8" w:space="0" w:color="67787B"/>
      </w:tblBorders>
    </w:tblPr>
    <w:tblStylePr w:type="firstRow">
      <w:rPr>
        <w:sz w:val="24"/>
        <w:szCs w:val="24"/>
      </w:rPr>
      <w:tblPr/>
      <w:tcPr>
        <w:tcBorders>
          <w:top w:val="nil"/>
          <w:left w:val="nil"/>
          <w:bottom w:val="single" w:sz="24" w:space="0" w:color="67787B"/>
          <w:right w:val="nil"/>
          <w:insideH w:val="nil"/>
          <w:insideV w:val="nil"/>
        </w:tcBorders>
        <w:shd w:val="clear" w:color="auto" w:fill="FFFFFF"/>
      </w:tcPr>
    </w:tblStylePr>
    <w:tblStylePr w:type="lastRow">
      <w:tblPr/>
      <w:tcPr>
        <w:tcBorders>
          <w:top w:val="single" w:sz="8" w:space="0" w:color="67787B"/>
          <w:left w:val="nil"/>
          <w:bottom w:val="nil"/>
          <w:right w:val="nil"/>
          <w:insideH w:val="nil"/>
          <w:insideV w:val="nil"/>
        </w:tcBorders>
        <w:shd w:val="clear" w:color="auto" w:fill="FFFFFF"/>
      </w:tcPr>
    </w:tblStylePr>
    <w:tblStylePr w:type="firstCol">
      <w:tblPr/>
      <w:tcPr>
        <w:tcBorders>
          <w:top w:val="nil"/>
          <w:left w:val="nil"/>
          <w:bottom w:val="nil"/>
          <w:right w:val="single" w:sz="8" w:space="0" w:color="67787B"/>
          <w:insideH w:val="nil"/>
          <w:insideV w:val="nil"/>
        </w:tcBorders>
        <w:shd w:val="clear" w:color="auto" w:fill="FFFFFF"/>
      </w:tcPr>
    </w:tblStylePr>
    <w:tblStylePr w:type="lastCol">
      <w:tblPr/>
      <w:tcPr>
        <w:tcBorders>
          <w:top w:val="nil"/>
          <w:left w:val="single" w:sz="8" w:space="0" w:color="67787B"/>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8DEDF"/>
      </w:tcPr>
    </w:tblStylePr>
    <w:tblStylePr w:type="band1Horz">
      <w:tblPr/>
      <w:tcPr>
        <w:tcBorders>
          <w:top w:val="nil"/>
          <w:bottom w:val="nil"/>
          <w:insideH w:val="nil"/>
          <w:insideV w:val="nil"/>
        </w:tcBorders>
        <w:shd w:val="clear" w:color="auto" w:fill="D8DEDF"/>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Calibri" w:eastAsia="Times New Roman" w:hAnsi="Calibri"/>
      <w:color w:val="000000"/>
    </w:rPr>
    <w:tblPr>
      <w:tblStyleRowBandSize w:val="1"/>
      <w:tblStyleColBandSize w:val="1"/>
      <w:tblBorders>
        <w:top w:val="single" w:sz="8" w:space="0" w:color="9D936F"/>
        <w:left w:val="single" w:sz="8" w:space="0" w:color="9D936F"/>
        <w:bottom w:val="single" w:sz="8" w:space="0" w:color="9D936F"/>
        <w:right w:val="single" w:sz="8" w:space="0" w:color="9D936F"/>
      </w:tblBorders>
    </w:tblPr>
    <w:tblStylePr w:type="firstRow">
      <w:rPr>
        <w:sz w:val="24"/>
        <w:szCs w:val="24"/>
      </w:rPr>
      <w:tblPr/>
      <w:tcPr>
        <w:tcBorders>
          <w:top w:val="nil"/>
          <w:left w:val="nil"/>
          <w:bottom w:val="single" w:sz="24" w:space="0" w:color="9D936F"/>
          <w:right w:val="nil"/>
          <w:insideH w:val="nil"/>
          <w:insideV w:val="nil"/>
        </w:tcBorders>
        <w:shd w:val="clear" w:color="auto" w:fill="FFFFFF"/>
      </w:tcPr>
    </w:tblStylePr>
    <w:tblStylePr w:type="lastRow">
      <w:tblPr/>
      <w:tcPr>
        <w:tcBorders>
          <w:top w:val="single" w:sz="8" w:space="0" w:color="9D936F"/>
          <w:left w:val="nil"/>
          <w:bottom w:val="nil"/>
          <w:right w:val="nil"/>
          <w:insideH w:val="nil"/>
          <w:insideV w:val="nil"/>
        </w:tcBorders>
        <w:shd w:val="clear" w:color="auto" w:fill="FFFFFF"/>
      </w:tcPr>
    </w:tblStylePr>
    <w:tblStylePr w:type="firstCol">
      <w:tblPr/>
      <w:tcPr>
        <w:tcBorders>
          <w:top w:val="nil"/>
          <w:left w:val="nil"/>
          <w:bottom w:val="nil"/>
          <w:right w:val="single" w:sz="8" w:space="0" w:color="9D936F"/>
          <w:insideH w:val="nil"/>
          <w:insideV w:val="nil"/>
        </w:tcBorders>
        <w:shd w:val="clear" w:color="auto" w:fill="FFFFFF"/>
      </w:tcPr>
    </w:tblStylePr>
    <w:tblStylePr w:type="lastCol">
      <w:tblPr/>
      <w:tcPr>
        <w:tcBorders>
          <w:top w:val="nil"/>
          <w:left w:val="single" w:sz="8" w:space="0" w:color="9D936F"/>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4DB"/>
      </w:tcPr>
    </w:tblStylePr>
    <w:tblStylePr w:type="band1Horz">
      <w:tblPr/>
      <w:tcPr>
        <w:tcBorders>
          <w:top w:val="nil"/>
          <w:bottom w:val="nil"/>
          <w:insideH w:val="nil"/>
          <w:insideV w:val="nil"/>
        </w:tcBorders>
        <w:shd w:val="clear" w:color="auto" w:fill="E6E4DB"/>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StyleRowBandSize w:val="1"/>
      <w:tblStyleColBandSize w:val="1"/>
      <w:tblBorders>
        <w:top w:val="single" w:sz="8" w:space="0" w:color="9EB0C1"/>
        <w:left w:val="single" w:sz="8" w:space="0" w:color="9EB0C1"/>
        <w:bottom w:val="single" w:sz="8" w:space="0" w:color="9EB0C1"/>
        <w:right w:val="single" w:sz="8" w:space="0" w:color="9EB0C1"/>
        <w:insideH w:val="single" w:sz="8" w:space="0" w:color="9EB0C1"/>
      </w:tblBorders>
    </w:tblPr>
    <w:tblStylePr w:type="firstRow">
      <w:pPr>
        <w:spacing w:before="0" w:after="0" w:line="240" w:lineRule="auto"/>
      </w:pPr>
      <w:rPr>
        <w:b/>
        <w:bCs/>
        <w:color w:val="FFFFFF"/>
      </w:rPr>
      <w:tblPr/>
      <w:tcPr>
        <w:tcBorders>
          <w:top w:val="single" w:sz="8" w:space="0" w:color="9EB0C1"/>
          <w:left w:val="single" w:sz="8" w:space="0" w:color="9EB0C1"/>
          <w:bottom w:val="single" w:sz="8" w:space="0" w:color="9EB0C1"/>
          <w:right w:val="single" w:sz="8" w:space="0" w:color="9EB0C1"/>
          <w:insideH w:val="nil"/>
          <w:insideV w:val="nil"/>
        </w:tcBorders>
        <w:shd w:val="clear" w:color="auto" w:fill="7E97AD"/>
      </w:tcPr>
    </w:tblStylePr>
    <w:tblStylePr w:type="lastRow">
      <w:pPr>
        <w:spacing w:before="0" w:after="0" w:line="240" w:lineRule="auto"/>
      </w:pPr>
      <w:rPr>
        <w:b/>
        <w:bCs/>
      </w:rPr>
      <w:tblPr/>
      <w:tcPr>
        <w:tcBorders>
          <w:top w:val="double" w:sz="6" w:space="0" w:color="9EB0C1"/>
          <w:left w:val="single" w:sz="8" w:space="0" w:color="9EB0C1"/>
          <w:bottom w:val="single" w:sz="8" w:space="0" w:color="9EB0C1"/>
          <w:right w:val="single" w:sz="8" w:space="0" w:color="9EB0C1"/>
          <w:insideH w:val="nil"/>
          <w:insideV w:val="nil"/>
        </w:tcBorders>
      </w:tcPr>
    </w:tblStylePr>
    <w:tblStylePr w:type="firstCol">
      <w:rPr>
        <w:b/>
        <w:bCs/>
      </w:rPr>
    </w:tblStylePr>
    <w:tblStylePr w:type="lastCol">
      <w:rPr>
        <w:b/>
        <w:bCs/>
      </w:rPr>
    </w:tblStylePr>
    <w:tblStylePr w:type="band1Vert">
      <w:tblPr/>
      <w:tcPr>
        <w:shd w:val="clear" w:color="auto" w:fill="DFE5EA"/>
      </w:tcPr>
    </w:tblStylePr>
    <w:tblStylePr w:type="band1Horz">
      <w:tblPr/>
      <w:tcPr>
        <w:tcBorders>
          <w:insideH w:val="nil"/>
          <w:insideV w:val="nil"/>
        </w:tcBorders>
        <w:shd w:val="clear" w:color="auto" w:fill="DFE5EA"/>
      </w:tcPr>
    </w:tblStylePr>
    <w:tblStylePr w:type="band2Horz">
      <w:tblPr/>
      <w:tcPr>
        <w:tcBorders>
          <w:insideH w:val="nil"/>
          <w:insideV w:val="nil"/>
        </w:tcBorders>
      </w:tcPr>
    </w:tblStylePr>
  </w:style>
  <w:style w:type="table" w:styleId="MediumShading1-Accent2">
    <w:name w:val="Medium Shading 1 Accent 2"/>
    <w:basedOn w:val="TableNormal"/>
    <w:uiPriority w:val="63"/>
    <w:tblPr>
      <w:tblStyleRowBandSize w:val="1"/>
      <w:tblStyleColBandSize w:val="1"/>
      <w:tblBorders>
        <w:top w:val="single" w:sz="8" w:space="0" w:color="D8AA87"/>
        <w:left w:val="single" w:sz="8" w:space="0" w:color="D8AA87"/>
        <w:bottom w:val="single" w:sz="8" w:space="0" w:color="D8AA87"/>
        <w:right w:val="single" w:sz="8" w:space="0" w:color="D8AA87"/>
        <w:insideH w:val="single" w:sz="8" w:space="0" w:color="D8AA87"/>
      </w:tblBorders>
    </w:tblPr>
    <w:tblStylePr w:type="firstRow">
      <w:pPr>
        <w:spacing w:before="0" w:after="0" w:line="240" w:lineRule="auto"/>
      </w:pPr>
      <w:rPr>
        <w:b/>
        <w:bCs/>
        <w:color w:val="FFFFFF"/>
      </w:rPr>
      <w:tblPr/>
      <w:tcPr>
        <w:tcBorders>
          <w:top w:val="single" w:sz="8" w:space="0" w:color="D8AA87"/>
          <w:left w:val="single" w:sz="8" w:space="0" w:color="D8AA87"/>
          <w:bottom w:val="single" w:sz="8" w:space="0" w:color="D8AA87"/>
          <w:right w:val="single" w:sz="8" w:space="0" w:color="D8AA87"/>
          <w:insideH w:val="nil"/>
          <w:insideV w:val="nil"/>
        </w:tcBorders>
        <w:shd w:val="clear" w:color="auto" w:fill="CC8E60"/>
      </w:tcPr>
    </w:tblStylePr>
    <w:tblStylePr w:type="lastRow">
      <w:pPr>
        <w:spacing w:before="0" w:after="0" w:line="240" w:lineRule="auto"/>
      </w:pPr>
      <w:rPr>
        <w:b/>
        <w:bCs/>
      </w:rPr>
      <w:tblPr/>
      <w:tcPr>
        <w:tcBorders>
          <w:top w:val="double" w:sz="6" w:space="0" w:color="D8AA87"/>
          <w:left w:val="single" w:sz="8" w:space="0" w:color="D8AA87"/>
          <w:bottom w:val="single" w:sz="8" w:space="0" w:color="D8AA87"/>
          <w:right w:val="single" w:sz="8" w:space="0" w:color="D8AA87"/>
          <w:insideH w:val="nil"/>
          <w:insideV w:val="nil"/>
        </w:tcBorders>
      </w:tcPr>
    </w:tblStylePr>
    <w:tblStylePr w:type="firstCol">
      <w:rPr>
        <w:b/>
        <w:bCs/>
      </w:rPr>
    </w:tblStylePr>
    <w:tblStylePr w:type="lastCol">
      <w:rPr>
        <w:b/>
        <w:bCs/>
      </w:rPr>
    </w:tblStylePr>
    <w:tblStylePr w:type="band1Vert">
      <w:tblPr/>
      <w:tcPr>
        <w:shd w:val="clear" w:color="auto" w:fill="F2E2D7"/>
      </w:tcPr>
    </w:tblStylePr>
    <w:tblStylePr w:type="band1Horz">
      <w:tblPr/>
      <w:tcPr>
        <w:tcBorders>
          <w:insideH w:val="nil"/>
          <w:insideV w:val="nil"/>
        </w:tcBorders>
        <w:shd w:val="clear" w:color="auto" w:fill="F2E2D7"/>
      </w:tcPr>
    </w:tblStylePr>
    <w:tblStylePr w:type="band2Horz">
      <w:tblPr/>
      <w:tcPr>
        <w:tcBorders>
          <w:insideH w:val="nil"/>
          <w:insideV w:val="nil"/>
        </w:tcBorders>
      </w:tcPr>
    </w:tblStylePr>
  </w:style>
  <w:style w:type="table" w:styleId="MediumShading1-Accent3">
    <w:name w:val="Medium Shading 1 Accent 3"/>
    <w:basedOn w:val="TableNormal"/>
    <w:uiPriority w:val="63"/>
    <w:tblPr>
      <w:tblStyleRowBandSize w:val="1"/>
      <w:tblStyleColBandSize w:val="1"/>
      <w:tblBorders>
        <w:top w:val="single" w:sz="8" w:space="0" w:color="9E8E84"/>
        <w:left w:val="single" w:sz="8" w:space="0" w:color="9E8E84"/>
        <w:bottom w:val="single" w:sz="8" w:space="0" w:color="9E8E84"/>
        <w:right w:val="single" w:sz="8" w:space="0" w:color="9E8E84"/>
        <w:insideH w:val="single" w:sz="8" w:space="0" w:color="9E8E84"/>
      </w:tblBorders>
    </w:tblPr>
    <w:tblStylePr w:type="firstRow">
      <w:pPr>
        <w:spacing w:before="0" w:after="0" w:line="240" w:lineRule="auto"/>
      </w:pPr>
      <w:rPr>
        <w:b/>
        <w:bCs/>
        <w:color w:val="FFFFFF"/>
      </w:rPr>
      <w:tblPr/>
      <w:tcPr>
        <w:tcBorders>
          <w:top w:val="single" w:sz="8" w:space="0" w:color="9E8E84"/>
          <w:left w:val="single" w:sz="8" w:space="0" w:color="9E8E84"/>
          <w:bottom w:val="single" w:sz="8" w:space="0" w:color="9E8E84"/>
          <w:right w:val="single" w:sz="8" w:space="0" w:color="9E8E84"/>
          <w:insideH w:val="nil"/>
          <w:insideV w:val="nil"/>
        </w:tcBorders>
        <w:shd w:val="clear" w:color="auto" w:fill="7A6A60"/>
      </w:tcPr>
    </w:tblStylePr>
    <w:tblStylePr w:type="lastRow">
      <w:pPr>
        <w:spacing w:before="0" w:after="0" w:line="240" w:lineRule="auto"/>
      </w:pPr>
      <w:rPr>
        <w:b/>
        <w:bCs/>
      </w:rPr>
      <w:tblPr/>
      <w:tcPr>
        <w:tcBorders>
          <w:top w:val="double" w:sz="6" w:space="0" w:color="9E8E84"/>
          <w:left w:val="single" w:sz="8" w:space="0" w:color="9E8E84"/>
          <w:bottom w:val="single" w:sz="8" w:space="0" w:color="9E8E84"/>
          <w:right w:val="single" w:sz="8" w:space="0" w:color="9E8E84"/>
          <w:insideH w:val="nil"/>
          <w:insideV w:val="nil"/>
        </w:tcBorders>
      </w:tcPr>
    </w:tblStylePr>
    <w:tblStylePr w:type="firstCol">
      <w:rPr>
        <w:b/>
        <w:bCs/>
      </w:rPr>
    </w:tblStylePr>
    <w:tblStylePr w:type="lastCol">
      <w:rPr>
        <w:b/>
        <w:bCs/>
      </w:rPr>
    </w:tblStylePr>
    <w:tblStylePr w:type="band1Vert">
      <w:tblPr/>
      <w:tcPr>
        <w:shd w:val="clear" w:color="auto" w:fill="DFD9D6"/>
      </w:tcPr>
    </w:tblStylePr>
    <w:tblStylePr w:type="band1Horz">
      <w:tblPr/>
      <w:tcPr>
        <w:tcBorders>
          <w:insideH w:val="nil"/>
          <w:insideV w:val="nil"/>
        </w:tcBorders>
        <w:shd w:val="clear" w:color="auto" w:fill="DFD9D6"/>
      </w:tcPr>
    </w:tblStylePr>
    <w:tblStylePr w:type="band2Horz">
      <w:tblPr/>
      <w:tcPr>
        <w:tcBorders>
          <w:insideH w:val="nil"/>
          <w:insideV w:val="nil"/>
        </w:tcBorders>
      </w:tcPr>
    </w:tblStylePr>
  </w:style>
  <w:style w:type="table" w:styleId="MediumShading1-Accent4">
    <w:name w:val="Medium Shading 1 Accent 4"/>
    <w:basedOn w:val="TableNormal"/>
    <w:uiPriority w:val="63"/>
    <w:tblPr>
      <w:tblStyleRowBandSize w:val="1"/>
      <w:tblStyleColBandSize w:val="1"/>
      <w:tblBorders>
        <w:top w:val="single" w:sz="8" w:space="0" w:color="C6AD91"/>
        <w:left w:val="single" w:sz="8" w:space="0" w:color="C6AD91"/>
        <w:bottom w:val="single" w:sz="8" w:space="0" w:color="C6AD91"/>
        <w:right w:val="single" w:sz="8" w:space="0" w:color="C6AD91"/>
        <w:insideH w:val="single" w:sz="8" w:space="0" w:color="C6AD91"/>
      </w:tblBorders>
    </w:tblPr>
    <w:tblStylePr w:type="firstRow">
      <w:pPr>
        <w:spacing w:before="0" w:after="0" w:line="240" w:lineRule="auto"/>
      </w:pPr>
      <w:rPr>
        <w:b/>
        <w:bCs/>
        <w:color w:val="FFFFFF"/>
      </w:rPr>
      <w:tblPr/>
      <w:tcPr>
        <w:tcBorders>
          <w:top w:val="single" w:sz="8" w:space="0" w:color="C6AD91"/>
          <w:left w:val="single" w:sz="8" w:space="0" w:color="C6AD91"/>
          <w:bottom w:val="single" w:sz="8" w:space="0" w:color="C6AD91"/>
          <w:right w:val="single" w:sz="8" w:space="0" w:color="C6AD91"/>
          <w:insideH w:val="nil"/>
          <w:insideV w:val="nil"/>
        </w:tcBorders>
        <w:shd w:val="clear" w:color="auto" w:fill="B4936D"/>
      </w:tcPr>
    </w:tblStylePr>
    <w:tblStylePr w:type="lastRow">
      <w:pPr>
        <w:spacing w:before="0" w:after="0" w:line="240" w:lineRule="auto"/>
      </w:pPr>
      <w:rPr>
        <w:b/>
        <w:bCs/>
      </w:rPr>
      <w:tblPr/>
      <w:tcPr>
        <w:tcBorders>
          <w:top w:val="double" w:sz="6" w:space="0" w:color="C6AD91"/>
          <w:left w:val="single" w:sz="8" w:space="0" w:color="C6AD91"/>
          <w:bottom w:val="single" w:sz="8" w:space="0" w:color="C6AD91"/>
          <w:right w:val="single" w:sz="8" w:space="0" w:color="C6AD91"/>
          <w:insideH w:val="nil"/>
          <w:insideV w:val="nil"/>
        </w:tcBorders>
      </w:tcPr>
    </w:tblStylePr>
    <w:tblStylePr w:type="firstCol">
      <w:rPr>
        <w:b/>
        <w:bCs/>
      </w:rPr>
    </w:tblStylePr>
    <w:tblStylePr w:type="lastCol">
      <w:rPr>
        <w:b/>
        <w:bCs/>
      </w:rPr>
    </w:tblStylePr>
    <w:tblStylePr w:type="band1Vert">
      <w:tblPr/>
      <w:tcPr>
        <w:shd w:val="clear" w:color="auto" w:fill="ECE4DA"/>
      </w:tcPr>
    </w:tblStylePr>
    <w:tblStylePr w:type="band1Horz">
      <w:tblPr/>
      <w:tcPr>
        <w:tcBorders>
          <w:insideH w:val="nil"/>
          <w:insideV w:val="nil"/>
        </w:tcBorders>
        <w:shd w:val="clear" w:color="auto" w:fill="ECE4DA"/>
      </w:tcPr>
    </w:tblStylePr>
    <w:tblStylePr w:type="band2Horz">
      <w:tblPr/>
      <w:tcPr>
        <w:tcBorders>
          <w:insideH w:val="nil"/>
          <w:insideV w:val="nil"/>
        </w:tcBorders>
      </w:tcPr>
    </w:tblStylePr>
  </w:style>
  <w:style w:type="table" w:styleId="MediumShading1-Accent5">
    <w:name w:val="Medium Shading 1 Accent 5"/>
    <w:basedOn w:val="TableNormal"/>
    <w:uiPriority w:val="63"/>
    <w:tblPr>
      <w:tblStyleRowBandSize w:val="1"/>
      <w:tblStyleColBandSize w:val="1"/>
      <w:tblBorders>
        <w:top w:val="single" w:sz="8" w:space="0" w:color="8B9B9E"/>
        <w:left w:val="single" w:sz="8" w:space="0" w:color="8B9B9E"/>
        <w:bottom w:val="single" w:sz="8" w:space="0" w:color="8B9B9E"/>
        <w:right w:val="single" w:sz="8" w:space="0" w:color="8B9B9E"/>
        <w:insideH w:val="single" w:sz="8" w:space="0" w:color="8B9B9E"/>
      </w:tblBorders>
    </w:tblPr>
    <w:tblStylePr w:type="firstRow">
      <w:pPr>
        <w:spacing w:before="0" w:after="0" w:line="240" w:lineRule="auto"/>
      </w:pPr>
      <w:rPr>
        <w:b/>
        <w:bCs/>
        <w:color w:val="FFFFFF"/>
      </w:rPr>
      <w:tblPr/>
      <w:tcPr>
        <w:tcBorders>
          <w:top w:val="single" w:sz="8" w:space="0" w:color="8B9B9E"/>
          <w:left w:val="single" w:sz="8" w:space="0" w:color="8B9B9E"/>
          <w:bottom w:val="single" w:sz="8" w:space="0" w:color="8B9B9E"/>
          <w:right w:val="single" w:sz="8" w:space="0" w:color="8B9B9E"/>
          <w:insideH w:val="nil"/>
          <w:insideV w:val="nil"/>
        </w:tcBorders>
        <w:shd w:val="clear" w:color="auto" w:fill="67787B"/>
      </w:tcPr>
    </w:tblStylePr>
    <w:tblStylePr w:type="lastRow">
      <w:pPr>
        <w:spacing w:before="0" w:after="0" w:line="240" w:lineRule="auto"/>
      </w:pPr>
      <w:rPr>
        <w:b/>
        <w:bCs/>
      </w:rPr>
      <w:tblPr/>
      <w:tcPr>
        <w:tcBorders>
          <w:top w:val="double" w:sz="6" w:space="0" w:color="8B9B9E"/>
          <w:left w:val="single" w:sz="8" w:space="0" w:color="8B9B9E"/>
          <w:bottom w:val="single" w:sz="8" w:space="0" w:color="8B9B9E"/>
          <w:right w:val="single" w:sz="8" w:space="0" w:color="8B9B9E"/>
          <w:insideH w:val="nil"/>
          <w:insideV w:val="nil"/>
        </w:tcBorders>
      </w:tcPr>
    </w:tblStylePr>
    <w:tblStylePr w:type="firstCol">
      <w:rPr>
        <w:b/>
        <w:bCs/>
      </w:rPr>
    </w:tblStylePr>
    <w:tblStylePr w:type="lastCol">
      <w:rPr>
        <w:b/>
        <w:bCs/>
      </w:rPr>
    </w:tblStylePr>
    <w:tblStylePr w:type="band1Vert">
      <w:tblPr/>
      <w:tcPr>
        <w:shd w:val="clear" w:color="auto" w:fill="D8DEDF"/>
      </w:tcPr>
    </w:tblStylePr>
    <w:tblStylePr w:type="band1Horz">
      <w:tblPr/>
      <w:tcPr>
        <w:tcBorders>
          <w:insideH w:val="nil"/>
          <w:insideV w:val="nil"/>
        </w:tcBorders>
        <w:shd w:val="clear" w:color="auto" w:fill="D8DEDF"/>
      </w:tcPr>
    </w:tblStylePr>
    <w:tblStylePr w:type="band2Horz">
      <w:tblPr/>
      <w:tcPr>
        <w:tcBorders>
          <w:insideH w:val="nil"/>
          <w:insideV w:val="nil"/>
        </w:tcBorders>
      </w:tcPr>
    </w:tblStylePr>
  </w:style>
  <w:style w:type="table" w:styleId="MediumShading1-Accent6">
    <w:name w:val="Medium Shading 1 Accent 6"/>
    <w:basedOn w:val="TableNormal"/>
    <w:uiPriority w:val="63"/>
    <w:tblPr>
      <w:tblStyleRowBandSize w:val="1"/>
      <w:tblStyleColBandSize w:val="1"/>
      <w:tblBorders>
        <w:top w:val="single" w:sz="8" w:space="0" w:color="B5AE93"/>
        <w:left w:val="single" w:sz="8" w:space="0" w:color="B5AE93"/>
        <w:bottom w:val="single" w:sz="8" w:space="0" w:color="B5AE93"/>
        <w:right w:val="single" w:sz="8" w:space="0" w:color="B5AE93"/>
        <w:insideH w:val="single" w:sz="8" w:space="0" w:color="B5AE93"/>
      </w:tblBorders>
    </w:tblPr>
    <w:tblStylePr w:type="firstRow">
      <w:pPr>
        <w:spacing w:before="0" w:after="0" w:line="240" w:lineRule="auto"/>
      </w:pPr>
      <w:rPr>
        <w:b/>
        <w:bCs/>
        <w:color w:val="FFFFFF"/>
      </w:rPr>
      <w:tblPr/>
      <w:tcPr>
        <w:tcBorders>
          <w:top w:val="single" w:sz="8" w:space="0" w:color="B5AE93"/>
          <w:left w:val="single" w:sz="8" w:space="0" w:color="B5AE93"/>
          <w:bottom w:val="single" w:sz="8" w:space="0" w:color="B5AE93"/>
          <w:right w:val="single" w:sz="8" w:space="0" w:color="B5AE93"/>
          <w:insideH w:val="nil"/>
          <w:insideV w:val="nil"/>
        </w:tcBorders>
        <w:shd w:val="clear" w:color="auto" w:fill="9D936F"/>
      </w:tcPr>
    </w:tblStylePr>
    <w:tblStylePr w:type="lastRow">
      <w:pPr>
        <w:spacing w:before="0" w:after="0" w:line="240" w:lineRule="auto"/>
      </w:pPr>
      <w:rPr>
        <w:b/>
        <w:bCs/>
      </w:rPr>
      <w:tblPr/>
      <w:tcPr>
        <w:tcBorders>
          <w:top w:val="double" w:sz="6" w:space="0" w:color="B5AE93"/>
          <w:left w:val="single" w:sz="8" w:space="0" w:color="B5AE93"/>
          <w:bottom w:val="single" w:sz="8" w:space="0" w:color="B5AE93"/>
          <w:right w:val="single" w:sz="8" w:space="0" w:color="B5AE93"/>
          <w:insideH w:val="nil"/>
          <w:insideV w:val="nil"/>
        </w:tcBorders>
      </w:tcPr>
    </w:tblStylePr>
    <w:tblStylePr w:type="firstCol">
      <w:rPr>
        <w:b/>
        <w:bCs/>
      </w:rPr>
    </w:tblStylePr>
    <w:tblStylePr w:type="lastCol">
      <w:rPr>
        <w:b/>
        <w:bCs/>
      </w:rPr>
    </w:tblStylePr>
    <w:tblStylePr w:type="band1Vert">
      <w:tblPr/>
      <w:tcPr>
        <w:shd w:val="clear" w:color="auto" w:fill="E6E4DB"/>
      </w:tcPr>
    </w:tblStylePr>
    <w:tblStylePr w:type="band1Horz">
      <w:tblPr/>
      <w:tcPr>
        <w:tcBorders>
          <w:insideH w:val="nil"/>
          <w:insideV w:val="nil"/>
        </w:tcBorders>
        <w:shd w:val="clear" w:color="auto" w:fill="E6E4DB"/>
      </w:tcPr>
    </w:tblStylePr>
    <w:tblStylePr w:type="band2Horz">
      <w:tblPr/>
      <w:tcPr>
        <w:tcBorders>
          <w:insideH w:val="nil"/>
          <w:insideV w:val="nil"/>
        </w:tcBorders>
      </w:tcPr>
    </w:tblStylePr>
  </w:style>
  <w:style w:type="table" w:styleId="MediumShading2">
    <w:name w:val="Medium Shading 2"/>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673C73"/>
    <w:rPr>
      <w:rFonts w:asciiTheme="minorHAnsi" w:hAnsiTheme="minorHAnsi"/>
      <w:color w:val="5C87B1" w:themeColor="text2"/>
      <w:sz w:val="18"/>
    </w:rPr>
    <w:tblPr>
      <w:tblStyleRowBandSize w:val="1"/>
    </w:tblPr>
    <w:tcPr>
      <w:vAlign w:val="center"/>
    </w:tcPr>
    <w:tblStylePr w:type="firstRow">
      <w:pPr>
        <w:spacing w:before="0" w:after="0" w:line="240" w:lineRule="auto"/>
      </w:pPr>
      <w:rPr>
        <w:rFonts w:asciiTheme="minorHAnsi" w:hAnsiTheme="minorHAnsi"/>
        <w:b/>
        <w:bCs/>
        <w:caps/>
        <w:smallCaps w:val="0"/>
        <w:color w:val="FFFFFF" w:themeColor="background1"/>
        <w:sz w:val="18"/>
      </w:rPr>
      <w:tblPr/>
      <w:tcPr>
        <w:shd w:val="clear" w:color="auto" w:fill="5C87B1" w:themeFill="tex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StylePr>
    <w:tblStylePr w:type="lastCol">
      <w:rPr>
        <w:b/>
        <w:bCs/>
        <w:color w:val="FFFFFF"/>
      </w:rPr>
      <w:tblPr/>
      <w:tcPr>
        <w:tcBorders>
          <w:left w:val="nil"/>
          <w:right w:val="nil"/>
          <w:insideH w:val="nil"/>
          <w:insideV w:val="nil"/>
        </w:tcBorders>
        <w:shd w:val="clear" w:color="auto" w:fill="7E97AD"/>
      </w:tcPr>
    </w:tblStylePr>
    <w:tblStylePr w:type="band1Horz">
      <w:tblPr/>
      <w:tcPr>
        <w:shd w:val="clear" w:color="auto" w:fill="F2F2F2" w:themeFill="background1" w:themeFillShade="F2"/>
      </w:tcPr>
    </w:tblStylePr>
    <w:tblStylePr w:type="band2Horz">
      <w:tblPr/>
      <w:tcPr>
        <w:shd w:val="clear" w:color="auto" w:fill="D9D9D9" w:themeFill="background1" w:themeFillShade="D9"/>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C8E6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C8E60"/>
      </w:tcPr>
    </w:tblStylePr>
    <w:tblStylePr w:type="lastCol">
      <w:rPr>
        <w:b/>
        <w:bCs/>
        <w:color w:val="FFFFFF"/>
      </w:rPr>
      <w:tblPr/>
      <w:tcPr>
        <w:tcBorders>
          <w:left w:val="nil"/>
          <w:right w:val="nil"/>
          <w:insideH w:val="nil"/>
          <w:insideV w:val="nil"/>
        </w:tcBorders>
        <w:shd w:val="clear" w:color="auto" w:fill="CC8E6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A6A6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7A6A60"/>
      </w:tcPr>
    </w:tblStylePr>
    <w:tblStylePr w:type="lastCol">
      <w:rPr>
        <w:b/>
        <w:bCs/>
        <w:color w:val="FFFFFF"/>
      </w:rPr>
      <w:tblPr/>
      <w:tcPr>
        <w:tcBorders>
          <w:left w:val="nil"/>
          <w:right w:val="nil"/>
          <w:insideH w:val="nil"/>
          <w:insideV w:val="nil"/>
        </w:tcBorders>
        <w:shd w:val="clear" w:color="auto" w:fill="7A6A6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B4936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B4936D"/>
      </w:tcPr>
    </w:tblStylePr>
    <w:tblStylePr w:type="lastCol">
      <w:rPr>
        <w:b/>
        <w:bCs/>
        <w:color w:val="FFFFFF"/>
      </w:rPr>
      <w:tblPr/>
      <w:tcPr>
        <w:tcBorders>
          <w:left w:val="nil"/>
          <w:right w:val="nil"/>
          <w:insideH w:val="nil"/>
          <w:insideV w:val="nil"/>
        </w:tcBorders>
        <w:shd w:val="clear" w:color="auto" w:fill="B4936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7787B"/>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7787B"/>
      </w:tcPr>
    </w:tblStylePr>
    <w:tblStylePr w:type="lastCol">
      <w:rPr>
        <w:b/>
        <w:bCs/>
        <w:color w:val="FFFFFF"/>
      </w:rPr>
      <w:tblPr/>
      <w:tcPr>
        <w:tcBorders>
          <w:left w:val="nil"/>
          <w:right w:val="nil"/>
          <w:insideH w:val="nil"/>
          <w:insideV w:val="nil"/>
        </w:tcBorders>
        <w:shd w:val="clear" w:color="auto" w:fill="67787B"/>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D936F"/>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D936F"/>
      </w:tcPr>
    </w:tblStylePr>
    <w:tblStylePr w:type="lastCol">
      <w:rPr>
        <w:b/>
        <w:bCs/>
        <w:color w:val="FFFFFF"/>
      </w:rPr>
      <w:tblPr/>
      <w:tcPr>
        <w:tcBorders>
          <w:left w:val="nil"/>
          <w:right w:val="nil"/>
          <w:insideH w:val="nil"/>
          <w:insideV w:val="nil"/>
        </w:tcBorders>
        <w:shd w:val="clear" w:color="auto" w:fill="9D936F"/>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eastAsia="Times New Roman"/>
      <w:sz w:val="24"/>
    </w:rPr>
  </w:style>
  <w:style w:type="character" w:customStyle="1" w:styleId="MessageHeaderChar">
    <w:name w:val="Message Header Char"/>
    <w:link w:val="MessageHeader"/>
    <w:uiPriority w:val="99"/>
    <w:semiHidden/>
    <w:rPr>
      <w:rFonts w:ascii="Calibri" w:eastAsia="Times New Roman" w:hAnsi="Calibri" w:cs="Times New Roman"/>
      <w:sz w:val="24"/>
      <w:shd w:val="pct20" w:color="auto" w:fill="auto"/>
    </w:rPr>
  </w:style>
  <w:style w:type="paragraph" w:styleId="NormalWeb">
    <w:name w:val="Normal (Web)"/>
    <w:basedOn w:val="Normal"/>
    <w:uiPriority w:val="99"/>
    <w:semiHidden/>
    <w:unhideWhenUsed/>
    <w:rPr>
      <w:rFonts w:ascii="Times New Roman" w:hAnsi="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semiHidden/>
    <w:unhideWhenUsed/>
    <w:pPr>
      <w:spacing w:after="0" w:line="240" w:lineRule="auto"/>
    </w:pPr>
    <w:rPr>
      <w:rFonts w:ascii="Consolas" w:hAnsi="Consolas" w:cs="Consolas"/>
      <w:sz w:val="21"/>
    </w:rPr>
  </w:style>
  <w:style w:type="character" w:customStyle="1" w:styleId="PlainTextChar">
    <w:name w:val="Plain Text Char"/>
    <w:link w:val="PlainText"/>
    <w:uiPriority w:val="99"/>
    <w:semiHidden/>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qFormat/>
    <w:pPr>
      <w:spacing w:before="720" w:after="0" w:line="312" w:lineRule="auto"/>
      <w:contextualSpacing/>
    </w:pPr>
  </w:style>
  <w:style w:type="character" w:customStyle="1" w:styleId="SignatureChar">
    <w:name w:val="Signature Char"/>
    <w:link w:val="Signature"/>
    <w:uiPriority w:val="9"/>
    <w:rsid w:val="00637DFA"/>
    <w:rPr>
      <w:rFonts w:asciiTheme="minorHAnsi" w:hAnsiTheme="minorHAnsi"/>
      <w:color w:val="595959" w:themeColor="text1" w:themeTint="A6"/>
      <w:kern w:val="20"/>
      <w:sz w:val="18"/>
      <w:lang w:val="en-US" w:eastAsia="ja-JP"/>
    </w:rPr>
  </w:style>
  <w:style w:type="character" w:styleId="Strong">
    <w:name w:val="Strong"/>
    <w:uiPriority w:val="5"/>
    <w:qFormat/>
    <w:rsid w:val="003A3008"/>
    <w:rPr>
      <w:rFonts w:ascii="Calibri" w:hAnsi="Calibri"/>
      <w:b/>
      <w:bCs/>
    </w:rPr>
  </w:style>
  <w:style w:type="paragraph" w:styleId="Subtitle">
    <w:name w:val="Subtitle"/>
    <w:basedOn w:val="Normal"/>
    <w:next w:val="Normal"/>
    <w:link w:val="SubtitleChar"/>
    <w:uiPriority w:val="3"/>
    <w:qFormat/>
    <w:rsid w:val="00A17F0F"/>
    <w:pPr>
      <w:numPr>
        <w:ilvl w:val="1"/>
      </w:numPr>
      <w:spacing w:before="360"/>
      <w:ind w:hanging="1"/>
    </w:pPr>
    <w:rPr>
      <w:rFonts w:asciiTheme="majorHAnsi" w:eastAsia="Times New Roman" w:hAnsiTheme="majorHAnsi"/>
      <w:color w:val="FFFFFF" w:themeColor="background1"/>
      <w:sz w:val="34"/>
      <w:szCs w:val="34"/>
    </w:rPr>
  </w:style>
  <w:style w:type="character" w:customStyle="1" w:styleId="SubtitleChar">
    <w:name w:val="Subtitle Char"/>
    <w:link w:val="Subtitle"/>
    <w:uiPriority w:val="3"/>
    <w:rsid w:val="00A17F0F"/>
    <w:rPr>
      <w:rFonts w:asciiTheme="majorHAnsi" w:eastAsia="Times New Roman" w:hAnsiTheme="majorHAnsi"/>
      <w:color w:val="FFFFFF" w:themeColor="background1"/>
      <w:kern w:val="20"/>
      <w:sz w:val="34"/>
      <w:szCs w:val="34"/>
      <w:lang w:val="en-US" w:eastAsia="ja-JP"/>
    </w:rPr>
  </w:style>
  <w:style w:type="character" w:styleId="SubtleEmphasis">
    <w:name w:val="Subtle Emphasis"/>
    <w:uiPriority w:val="19"/>
    <w:semiHidden/>
    <w:unhideWhenUsed/>
    <w:rPr>
      <w:i/>
      <w:iCs/>
      <w:color w:val="808080"/>
    </w:rPr>
  </w:style>
  <w:style w:type="character" w:styleId="SubtleReference">
    <w:name w:val="Subtle Reference"/>
    <w:uiPriority w:val="31"/>
    <w:semiHidden/>
    <w:unhideWhenUsed/>
    <w:rPr>
      <w:smallCaps/>
      <w:color w:val="CC8E60"/>
      <w:u w:val="single"/>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u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3"/>
    <w:qFormat/>
    <w:rsid w:val="004A1DAF"/>
    <w:pPr>
      <w:spacing w:before="0" w:after="0" w:line="240" w:lineRule="auto"/>
      <w:contextualSpacing/>
    </w:pPr>
    <w:rPr>
      <w:rFonts w:asciiTheme="majorHAnsi" w:eastAsia="Times New Roman" w:hAnsiTheme="majorHAnsi" w:cstheme="majorHAnsi"/>
      <w:b/>
      <w:caps/>
      <w:color w:val="FFFFFF" w:themeColor="background1"/>
      <w:kern w:val="28"/>
      <w:sz w:val="48"/>
      <w:szCs w:val="52"/>
    </w:rPr>
  </w:style>
  <w:style w:type="character" w:customStyle="1" w:styleId="TitleChar">
    <w:name w:val="Title Char"/>
    <w:link w:val="Title"/>
    <w:uiPriority w:val="3"/>
    <w:rsid w:val="004A1DAF"/>
    <w:rPr>
      <w:rFonts w:asciiTheme="majorHAnsi" w:eastAsia="Times New Roman" w:hAnsiTheme="majorHAnsi" w:cstheme="majorHAnsi"/>
      <w:b/>
      <w:caps/>
      <w:color w:val="FFFFFF" w:themeColor="background1"/>
      <w:kern w:val="28"/>
      <w:sz w:val="48"/>
      <w:szCs w:val="52"/>
      <w:lang w:val="en-US" w:eastAsia="ja-JP"/>
    </w:rPr>
  </w:style>
  <w:style w:type="paragraph" w:styleId="TOAHeading">
    <w:name w:val="toa heading"/>
    <w:basedOn w:val="Normal"/>
    <w:next w:val="Normal"/>
    <w:uiPriority w:val="99"/>
    <w:semiHidden/>
    <w:unhideWhenUsed/>
    <w:pPr>
      <w:spacing w:before="120"/>
    </w:pPr>
    <w:rPr>
      <w:rFonts w:eastAsia="Times New Roman"/>
      <w:b/>
      <w:bCs/>
      <w:sz w:val="24"/>
    </w:rPr>
  </w:style>
  <w:style w:type="paragraph" w:styleId="TOC1">
    <w:name w:val="toc 1"/>
    <w:basedOn w:val="Normal"/>
    <w:next w:val="Normal"/>
    <w:autoRedefine/>
    <w:uiPriority w:val="39"/>
    <w:unhideWhenUsed/>
    <w:qFormat/>
    <w:rsid w:val="00A17F0F"/>
    <w:pPr>
      <w:tabs>
        <w:tab w:val="right" w:pos="8647"/>
      </w:tabs>
      <w:spacing w:after="100"/>
      <w:outlineLvl w:val="0"/>
    </w:pPr>
    <w:rPr>
      <w:b/>
      <w:noProof/>
      <w:sz w:val="20"/>
    </w:rPr>
  </w:style>
  <w:style w:type="paragraph" w:styleId="TOC2">
    <w:name w:val="toc 2"/>
    <w:basedOn w:val="Normal"/>
    <w:next w:val="Normal"/>
    <w:autoRedefine/>
    <w:uiPriority w:val="39"/>
    <w:unhideWhenUsed/>
    <w:qFormat/>
    <w:rsid w:val="00B02257"/>
    <w:pPr>
      <w:tabs>
        <w:tab w:val="right" w:pos="8647"/>
      </w:tabs>
      <w:spacing w:after="100"/>
      <w:ind w:left="221"/>
    </w:pPr>
    <w:rPr>
      <w:noProof/>
      <w:sz w:val="20"/>
    </w:rPr>
  </w:style>
  <w:style w:type="paragraph" w:styleId="TOC3">
    <w:name w:val="toc 3"/>
    <w:basedOn w:val="Normal"/>
    <w:next w:val="Normal"/>
    <w:autoRedefine/>
    <w:uiPriority w:val="39"/>
    <w:qFormat/>
    <w:rsid w:val="00645EF2"/>
    <w:pPr>
      <w:tabs>
        <w:tab w:val="right" w:pos="8647"/>
      </w:tabs>
      <w:spacing w:before="80" w:after="80"/>
      <w:ind w:left="442"/>
    </w:pPr>
    <w:rPr>
      <w:noProof/>
      <w:sz w:val="20"/>
    </w:r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autoRedefine/>
    <w:uiPriority w:val="7"/>
    <w:unhideWhenUsed/>
    <w:qFormat/>
    <w:rsid w:val="00C21C67"/>
    <w:pPr>
      <w:outlineLvl w:val="9"/>
    </w:pPr>
  </w:style>
  <w:style w:type="character" w:customStyle="1" w:styleId="NoSpacingChar">
    <w:name w:val="No Spacing Char"/>
    <w:basedOn w:val="DefaultParagraphFont"/>
    <w:link w:val="NoSpacing"/>
    <w:rsid w:val="002D60DF"/>
    <w:rPr>
      <w:rFonts w:ascii="Calibri" w:hAnsi="Calibri"/>
      <w:kern w:val="20"/>
      <w:sz w:val="22"/>
      <w:lang w:val="en-US" w:eastAsia="ja-JP"/>
    </w:rPr>
  </w:style>
  <w:style w:type="paragraph" w:customStyle="1" w:styleId="TableChartTitle">
    <w:name w:val="Table/Chart Title"/>
    <w:basedOn w:val="Normal"/>
    <w:uiPriority w:val="4"/>
    <w:qFormat/>
    <w:rsid w:val="0079090C"/>
    <w:pPr>
      <w:keepNext/>
      <w:spacing w:before="360"/>
    </w:pPr>
    <w:rPr>
      <w:rFonts w:eastAsia="Times New Roman"/>
      <w:caps/>
      <w:color w:val="5C87B1" w:themeColor="accent1"/>
    </w:rPr>
  </w:style>
  <w:style w:type="paragraph" w:customStyle="1" w:styleId="Boxlist">
    <w:name w:val="Box list"/>
    <w:basedOn w:val="Boxtext"/>
    <w:uiPriority w:val="2"/>
    <w:qFormat/>
    <w:rsid w:val="00BA045B"/>
    <w:pPr>
      <w:numPr>
        <w:numId w:val="10"/>
      </w:numPr>
    </w:pPr>
  </w:style>
  <w:style w:type="table" w:customStyle="1" w:styleId="EIOPA">
    <w:name w:val="EIOPA"/>
    <w:basedOn w:val="TableGrid"/>
    <w:uiPriority w:val="99"/>
    <w:rsid w:val="00CC642D"/>
    <w:pPr>
      <w:ind w:left="57" w:right="57"/>
    </w:pPr>
    <w:rPr>
      <w:rFonts w:ascii="Calibri" w:hAnsi="Calibri"/>
      <w:sz w:val="18"/>
    </w:rPr>
    <w:tblPr>
      <w:tblBorders>
        <w:top w:val="single" w:sz="4" w:space="0" w:color="7F7F7F" w:themeColor="text1" w:themeTint="80"/>
        <w:left w:val="none" w:sz="0" w:space="0" w:color="auto"/>
        <w:bottom w:val="single" w:sz="4" w:space="0" w:color="7F7F7F" w:themeColor="text1" w:themeTint="80"/>
        <w:right w:val="none" w:sz="0" w:space="0" w:color="auto"/>
        <w:insideH w:val="single" w:sz="4" w:space="0" w:color="7F7F7F" w:themeColor="text1" w:themeTint="80"/>
        <w:insideV w:val="none" w:sz="0" w:space="0" w:color="auto"/>
      </w:tblBorders>
      <w:tblCellMar>
        <w:left w:w="0" w:type="dxa"/>
        <w:right w:w="0" w:type="dxa"/>
      </w:tblCellMar>
    </w:tblPr>
    <w:tcPr>
      <w:shd w:val="clear" w:color="auto" w:fill="auto"/>
    </w:tcPr>
    <w:tblStylePr w:type="firstRow">
      <w:rPr>
        <w:rFonts w:ascii="Calibri" w:hAnsi="Calibri"/>
        <w:b w:val="0"/>
        <w:caps w:val="0"/>
        <w:smallCaps w:val="0"/>
        <w:color w:val="7E97AD"/>
        <w:sz w:val="18"/>
      </w:rPr>
    </w:tblStylePr>
    <w:tblStylePr w:type="firstCol">
      <w:rPr>
        <w:rFonts w:ascii="Calibri" w:hAnsi="Calibri"/>
        <w:b w:val="0"/>
        <w:sz w:val="18"/>
      </w:rPr>
    </w:tblStylePr>
  </w:style>
  <w:style w:type="numbering" w:customStyle="1" w:styleId="AnnualReport">
    <w:name w:val="Annual Report"/>
    <w:uiPriority w:val="99"/>
    <w:pPr>
      <w:numPr>
        <w:numId w:val="5"/>
      </w:numPr>
    </w:pPr>
  </w:style>
  <w:style w:type="paragraph" w:customStyle="1" w:styleId="Abstract">
    <w:name w:val="Abstract"/>
    <w:basedOn w:val="Normal"/>
    <w:uiPriority w:val="6"/>
    <w:qFormat/>
    <w:rsid w:val="00117DFC"/>
    <w:pPr>
      <w:spacing w:before="360" w:after="600"/>
      <w:ind w:left="144" w:right="144"/>
    </w:pPr>
    <w:rPr>
      <w:iCs/>
      <w:color w:val="7F7F7F" w:themeColor="text1" w:themeTint="80"/>
      <w:sz w:val="24"/>
    </w:rPr>
  </w:style>
  <w:style w:type="paragraph" w:customStyle="1" w:styleId="TableText">
    <w:name w:val="Table Text"/>
    <w:basedOn w:val="Normal"/>
    <w:uiPriority w:val="4"/>
    <w:qFormat/>
    <w:rsid w:val="00933291"/>
    <w:pPr>
      <w:spacing w:before="60" w:after="60" w:line="240" w:lineRule="auto"/>
      <w:ind w:left="144" w:right="144"/>
    </w:pPr>
    <w:rPr>
      <w:sz w:val="18"/>
    </w:rPr>
  </w:style>
  <w:style w:type="paragraph" w:customStyle="1" w:styleId="TableHeading">
    <w:name w:val="Table Heading"/>
    <w:basedOn w:val="Normal"/>
    <w:next w:val="TableText"/>
    <w:link w:val="TableHeadingChar"/>
    <w:uiPriority w:val="4"/>
    <w:qFormat/>
    <w:rsid w:val="00933291"/>
    <w:pPr>
      <w:spacing w:before="0" w:line="240" w:lineRule="auto"/>
      <w:ind w:left="142" w:right="142"/>
    </w:pPr>
    <w:rPr>
      <w:rFonts w:eastAsia="Times New Roman"/>
      <w:b/>
      <w:sz w:val="18"/>
    </w:rPr>
  </w:style>
  <w:style w:type="paragraph" w:customStyle="1" w:styleId="Runningtitle">
    <w:name w:val="Running title"/>
    <w:basedOn w:val="Normal"/>
    <w:autoRedefine/>
    <w:uiPriority w:val="18"/>
    <w:qFormat/>
    <w:rsid w:val="00320D18"/>
    <w:pPr>
      <w:tabs>
        <w:tab w:val="left" w:pos="5032"/>
      </w:tabs>
      <w:spacing w:after="0" w:line="240" w:lineRule="auto"/>
      <w:ind w:left="-357" w:right="-357"/>
    </w:pPr>
    <w:rPr>
      <w:rFonts w:eastAsia="Times New Roman" w:cstheme="majorHAnsi"/>
      <w:caps/>
      <w:noProof/>
      <w:color w:val="7F7F7F" w:themeColor="text1" w:themeTint="80"/>
      <w:sz w:val="20"/>
      <w:szCs w:val="44"/>
      <w14:reflection w14:blurRad="0" w14:stA="100000" w14:stPos="0" w14:endA="0" w14:endPos="0" w14:dist="0" w14:dir="0" w14:fadeDir="0" w14:sx="0" w14:sy="0" w14:kx="0" w14:ky="0" w14:algn="b"/>
    </w:rPr>
  </w:style>
  <w:style w:type="table" w:customStyle="1" w:styleId="SRB">
    <w:name w:val="SRB"/>
    <w:basedOn w:val="TableNormal"/>
    <w:uiPriority w:val="99"/>
    <w:rsid w:val="00651C6C"/>
    <w:pPr>
      <w:spacing w:before="120"/>
    </w:pPr>
    <w:rPr>
      <w:rFonts w:asciiTheme="minorHAnsi" w:hAnsiTheme="minorHAnsi"/>
      <w:color w:val="7F7F7F" w:themeColor="text1" w:themeTint="80"/>
      <w:sz w:val="18"/>
    </w:rPr>
    <w:tblPr>
      <w:tblStyleRowBandSize w:val="1"/>
      <w:tblCellMar>
        <w:top w:w="57" w:type="dxa"/>
        <w:left w:w="57" w:type="dxa"/>
        <w:bottom w:w="57" w:type="dxa"/>
        <w:right w:w="57" w:type="dxa"/>
      </w:tblCellMar>
    </w:tblPr>
    <w:tcPr>
      <w:shd w:val="clear" w:color="auto" w:fill="F2F2F2" w:themeFill="background1" w:themeFillShade="F2"/>
      <w:vAlign w:val="center"/>
    </w:tcPr>
    <w:tblStylePr w:type="firstRow">
      <w:rPr>
        <w:rFonts w:asciiTheme="minorHAnsi" w:hAnsiTheme="minorHAnsi"/>
        <w:caps w:val="0"/>
        <w:smallCaps w:val="0"/>
        <w:color w:val="FFFFFF" w:themeColor="background1"/>
        <w:sz w:val="16"/>
      </w:rPr>
      <w:tblPr/>
      <w:tcPr>
        <w:shd w:val="clear" w:color="auto" w:fill="5C87B1" w:themeFill="text2"/>
      </w:tcPr>
    </w:tblStylePr>
    <w:tblStylePr w:type="band1Horz">
      <w:rPr>
        <w:rFonts w:asciiTheme="minorHAnsi" w:hAnsiTheme="minorHAnsi"/>
        <w:sz w:val="18"/>
      </w:rPr>
      <w:tblPr/>
      <w:tcPr>
        <w:shd w:val="clear" w:color="auto" w:fill="F2F2F2" w:themeFill="background1" w:themeFillShade="F2"/>
      </w:tcPr>
    </w:tblStylePr>
    <w:tblStylePr w:type="band2Horz">
      <w:rPr>
        <w:rFonts w:asciiTheme="minorHAnsi" w:hAnsiTheme="minorHAnsi"/>
        <w:sz w:val="18"/>
      </w:rPr>
      <w:tblPr/>
      <w:tcPr>
        <w:shd w:val="clear" w:color="auto" w:fill="D9D9D9" w:themeFill="background1" w:themeFillShade="D9"/>
      </w:tcPr>
    </w:tblStylePr>
  </w:style>
  <w:style w:type="character" w:customStyle="1" w:styleId="TableHeadingChar">
    <w:name w:val="Table Heading Char"/>
    <w:basedOn w:val="DefaultParagraphFont"/>
    <w:link w:val="TableHeading"/>
    <w:uiPriority w:val="4"/>
    <w:rsid w:val="002D60DF"/>
    <w:rPr>
      <w:rFonts w:ascii="Calibri" w:eastAsia="Times New Roman" w:hAnsi="Calibri"/>
      <w:b/>
      <w:color w:val="000000" w:themeColor="text1"/>
      <w:kern w:val="20"/>
      <w:sz w:val="18"/>
      <w:lang w:val="en-US" w:eastAsia="ja-JP"/>
    </w:rPr>
  </w:style>
  <w:style w:type="paragraph" w:customStyle="1" w:styleId="DocType">
    <w:name w:val="DocType"/>
    <w:basedOn w:val="Normal"/>
    <w:next w:val="Normal"/>
    <w:uiPriority w:val="3"/>
    <w:qFormat/>
    <w:rsid w:val="008B0FB5"/>
    <w:pPr>
      <w:spacing w:line="240" w:lineRule="auto"/>
      <w:jc w:val="right"/>
    </w:pPr>
    <w:rPr>
      <w:b/>
      <w:color w:val="FFFFFF" w:themeColor="background1"/>
      <w:sz w:val="28"/>
      <w:szCs w:val="28"/>
    </w:rPr>
  </w:style>
  <w:style w:type="paragraph" w:customStyle="1" w:styleId="DocNumber">
    <w:name w:val="DocNumber"/>
    <w:basedOn w:val="Normal"/>
    <w:next w:val="Normal"/>
    <w:uiPriority w:val="3"/>
    <w:qFormat/>
    <w:rsid w:val="0055786B"/>
    <w:pPr>
      <w:spacing w:before="0" w:after="0" w:line="240" w:lineRule="auto"/>
    </w:pPr>
    <w:rPr>
      <w:color w:val="FFFFFF" w:themeColor="background1"/>
      <w:sz w:val="26"/>
      <w:szCs w:val="26"/>
    </w:rPr>
  </w:style>
  <w:style w:type="paragraph" w:customStyle="1" w:styleId="Boxtext">
    <w:name w:val="Box text"/>
    <w:basedOn w:val="Normal"/>
    <w:next w:val="Normal"/>
    <w:uiPriority w:val="2"/>
    <w:qFormat/>
    <w:rsid w:val="00BA045B"/>
    <w:pPr>
      <w:pBdr>
        <w:top w:val="single" w:sz="48" w:space="6" w:color="BDCEDF" w:themeColor="accent1" w:themeTint="66"/>
        <w:left w:val="single" w:sz="48" w:space="6" w:color="BDCEDF" w:themeColor="accent1" w:themeTint="66"/>
        <w:bottom w:val="single" w:sz="48" w:space="6" w:color="BDCEDF" w:themeColor="accent1" w:themeTint="66"/>
        <w:right w:val="single" w:sz="48" w:space="6" w:color="BDCEDF" w:themeColor="accent1" w:themeTint="66"/>
        <w:between w:val="single" w:sz="8" w:space="6" w:color="BDCEDF" w:themeColor="accent1" w:themeTint="66"/>
      </w:pBdr>
      <w:shd w:val="solid" w:color="BDCEDF" w:themeColor="accent1" w:themeTint="66" w:fill="F3F3F3"/>
      <w:spacing w:before="0" w:after="0"/>
      <w:ind w:left="238" w:right="238"/>
      <w:jc w:val="both"/>
    </w:pPr>
    <w:rPr>
      <w:lang w:val="en-GB"/>
    </w:rPr>
  </w:style>
  <w:style w:type="paragraph" w:customStyle="1" w:styleId="BoxTitle">
    <w:name w:val="Box Title"/>
    <w:basedOn w:val="Boxtext"/>
    <w:uiPriority w:val="2"/>
    <w:qFormat/>
    <w:rsid w:val="0025147F"/>
    <w:pPr>
      <w:pBdr>
        <w:top w:val="single" w:sz="8" w:space="18" w:color="BDCEDF" w:themeColor="accent1" w:themeTint="66"/>
        <w:between w:val="single" w:sz="8" w:space="18" w:color="D9D9D9" w:themeColor="background1" w:themeShade="D9"/>
      </w:pBdr>
    </w:pPr>
    <w:rPr>
      <w:b/>
      <w:bCs/>
      <w:caps/>
      <w:szCs w:val="22"/>
    </w:rPr>
  </w:style>
  <w:style w:type="paragraph" w:customStyle="1" w:styleId="Headingnumbered1">
    <w:name w:val="Heading numbered 1"/>
    <w:basedOn w:val="Heading1"/>
    <w:next w:val="Heading2"/>
    <w:uiPriority w:val="1"/>
    <w:qFormat/>
    <w:rsid w:val="00237B3E"/>
    <w:pPr>
      <w:numPr>
        <w:numId w:val="7"/>
      </w:numPr>
    </w:pPr>
  </w:style>
  <w:style w:type="paragraph" w:customStyle="1" w:styleId="Headingnumbered2">
    <w:name w:val="Heading numbered 2"/>
    <w:basedOn w:val="Heading2"/>
    <w:next w:val="Normal"/>
    <w:uiPriority w:val="1"/>
    <w:qFormat/>
    <w:rsid w:val="00237B3E"/>
    <w:pPr>
      <w:numPr>
        <w:ilvl w:val="1"/>
        <w:numId w:val="8"/>
      </w:numPr>
    </w:pPr>
  </w:style>
  <w:style w:type="paragraph" w:customStyle="1" w:styleId="Headingnumbered3">
    <w:name w:val="Heading numbered 3"/>
    <w:basedOn w:val="Heading3"/>
    <w:next w:val="Normal"/>
    <w:uiPriority w:val="1"/>
    <w:qFormat/>
    <w:rsid w:val="00237B3E"/>
    <w:pPr>
      <w:numPr>
        <w:ilvl w:val="2"/>
        <w:numId w:val="9"/>
      </w:numPr>
    </w:pPr>
  </w:style>
  <w:style w:type="paragraph" w:styleId="Header">
    <w:name w:val="header"/>
    <w:basedOn w:val="Normal"/>
    <w:link w:val="HeaderChar"/>
    <w:uiPriority w:val="99"/>
    <w:unhideWhenUsed/>
    <w:rsid w:val="00AB011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B0116"/>
    <w:rPr>
      <w:rFonts w:asciiTheme="minorHAnsi" w:hAnsiTheme="minorHAnsi"/>
      <w:color w:val="000000" w:themeColor="text1"/>
      <w:kern w:val="20"/>
      <w:sz w:val="22"/>
      <w:lang w:val="en-US" w:eastAsia="ja-JP"/>
    </w:rPr>
  </w:style>
  <w:style w:type="character" w:customStyle="1" w:styleId="UnresolvedMention1">
    <w:name w:val="Unresolved Mention1"/>
    <w:basedOn w:val="DefaultParagraphFont"/>
    <w:uiPriority w:val="99"/>
    <w:semiHidden/>
    <w:unhideWhenUsed/>
    <w:rsid w:val="000E0D22"/>
    <w:rPr>
      <w:color w:val="605E5C"/>
      <w:shd w:val="clear" w:color="auto" w:fill="E1DFDD"/>
    </w:rPr>
  </w:style>
  <w:style w:type="character" w:customStyle="1" w:styleId="Style1">
    <w:name w:val="Style1"/>
    <w:basedOn w:val="DefaultParagraphFont"/>
    <w:uiPriority w:val="1"/>
    <w:rsid w:val="001E341C"/>
    <w:rPr>
      <w:rFonts w:asciiTheme="minorHAnsi" w:hAnsiTheme="minorHAnsi"/>
      <w:caps w:val="0"/>
      <w:smallCaps w:val="0"/>
      <w:color w:val="FFFFFF" w:themeColor="background1"/>
      <w:sz w:val="26"/>
      <w:u w:val="none"/>
    </w:rPr>
  </w:style>
  <w:style w:type="character" w:customStyle="1" w:styleId="Style2">
    <w:name w:val="Style2"/>
    <w:basedOn w:val="DefaultParagraphFont"/>
    <w:uiPriority w:val="1"/>
    <w:rsid w:val="001E341C"/>
    <w:rPr>
      <w:rFonts w:asciiTheme="minorHAnsi" w:hAnsiTheme="minorHAnsi"/>
      <w:b w:val="0"/>
      <w:i w:val="0"/>
      <w:caps/>
      <w:smallCaps w:val="0"/>
      <w:color w:val="FFFFFF" w:themeColor="background1"/>
      <w:sz w:val="26"/>
      <w:u w:val="none"/>
    </w:rPr>
  </w:style>
  <w:style w:type="character" w:customStyle="1" w:styleId="Style3">
    <w:name w:val="Style3"/>
    <w:basedOn w:val="DefaultParagraphFont"/>
    <w:uiPriority w:val="1"/>
    <w:rsid w:val="001E341C"/>
    <w:rPr>
      <w:rFonts w:asciiTheme="minorHAnsi" w:hAnsiTheme="minorHAnsi"/>
      <w:b w:val="0"/>
      <w:i w:val="0"/>
      <w:caps/>
      <w:smallCaps w:val="0"/>
      <w:color w:val="A6A6A6" w:themeColor="background1" w:themeShade="A6"/>
      <w:sz w:val="18"/>
      <w:u w:val="none"/>
    </w:rPr>
  </w:style>
  <w:style w:type="character" w:customStyle="1" w:styleId="Style4">
    <w:name w:val="Style4"/>
    <w:basedOn w:val="DefaultParagraphFont"/>
    <w:uiPriority w:val="1"/>
    <w:rsid w:val="009C61D5"/>
    <w:rPr>
      <w:rFonts w:asciiTheme="minorHAnsi" w:hAnsiTheme="minorHAnsi"/>
      <w:b w:val="0"/>
      <w:i w:val="0"/>
      <w:color w:val="FFFFFF" w:themeColor="background1"/>
      <w:sz w:val="26"/>
      <w:u w:val="none"/>
    </w:rPr>
  </w:style>
  <w:style w:type="character" w:customStyle="1" w:styleId="Style5">
    <w:name w:val="Style5"/>
    <w:basedOn w:val="DefaultParagraphFont"/>
    <w:uiPriority w:val="1"/>
    <w:rsid w:val="00E4233C"/>
    <w:rPr>
      <w:rFonts w:asciiTheme="minorHAnsi" w:hAnsiTheme="minorHAnsi"/>
      <w:b w:val="0"/>
      <w:i w:val="0"/>
      <w:caps/>
      <w:smallCaps w:val="0"/>
      <w:color w:val="FFFFFF" w:themeColor="background2"/>
      <w:sz w:val="26"/>
      <w:u w:val="none"/>
    </w:rPr>
  </w:style>
  <w:style w:type="paragraph" w:styleId="ListParagraph">
    <w:name w:val="List Paragraph"/>
    <w:basedOn w:val="Normal"/>
    <w:uiPriority w:val="1"/>
    <w:qFormat/>
    <w:rsid w:val="00E570EA"/>
    <w:pPr>
      <w:ind w:left="720"/>
      <w:contextualSpacing/>
    </w:pPr>
  </w:style>
  <w:style w:type="character" w:customStyle="1" w:styleId="Style6">
    <w:name w:val="Style6"/>
    <w:basedOn w:val="DefaultParagraphFont"/>
    <w:uiPriority w:val="1"/>
    <w:rsid w:val="00311458"/>
    <w:rPr>
      <w:rFonts w:asciiTheme="minorHAnsi" w:hAnsiTheme="minorHAnsi"/>
      <w:b w:val="0"/>
      <w:i w:val="0"/>
      <w:caps/>
      <w:smallCaps w:val="0"/>
      <w:color w:val="5C87B1" w:themeColor="text2"/>
      <w:sz w:val="18"/>
      <w:u w:val="none"/>
    </w:rPr>
  </w:style>
  <w:style w:type="character" w:customStyle="1" w:styleId="Style7">
    <w:name w:val="Style7"/>
    <w:basedOn w:val="DefaultParagraphFont"/>
    <w:uiPriority w:val="1"/>
    <w:rsid w:val="00311458"/>
    <w:rPr>
      <w:rFonts w:asciiTheme="minorHAnsi" w:hAnsiTheme="minorHAnsi"/>
      <w:b w:val="0"/>
      <w:i w:val="0"/>
      <w:caps/>
      <w:smallCaps w:val="0"/>
      <w:color w:val="5C87B1" w:themeColor="text2"/>
      <w:sz w:val="18"/>
      <w:u w:val="none"/>
    </w:rPr>
  </w:style>
  <w:style w:type="character" w:customStyle="1" w:styleId="Style8">
    <w:name w:val="Style8"/>
    <w:basedOn w:val="DefaultParagraphFont"/>
    <w:uiPriority w:val="1"/>
    <w:rsid w:val="00311458"/>
    <w:rPr>
      <w:rFonts w:asciiTheme="minorHAnsi" w:hAnsiTheme="minorHAnsi"/>
      <w:b w:val="0"/>
      <w:i w:val="0"/>
      <w:caps/>
      <w:smallCaps w:val="0"/>
      <w:color w:val="5C87B1" w:themeColor="text2"/>
      <w:sz w:val="20"/>
      <w:u w:val="none"/>
    </w:rPr>
  </w:style>
  <w:style w:type="character" w:customStyle="1" w:styleId="Style9">
    <w:name w:val="Style9"/>
    <w:basedOn w:val="DefaultParagraphFont"/>
    <w:uiPriority w:val="1"/>
    <w:rsid w:val="00311458"/>
    <w:rPr>
      <w:rFonts w:asciiTheme="minorHAnsi" w:hAnsiTheme="minorHAnsi"/>
      <w:b/>
      <w:caps/>
      <w:smallCaps w:val="0"/>
      <w:color w:val="FFFFFF" w:themeColor="background2"/>
      <w:sz w:val="48"/>
      <w:u w:val="none"/>
    </w:rPr>
  </w:style>
  <w:style w:type="character" w:customStyle="1" w:styleId="Style10">
    <w:name w:val="Style10"/>
    <w:basedOn w:val="DefaultParagraphFont"/>
    <w:uiPriority w:val="1"/>
    <w:rsid w:val="00311458"/>
    <w:rPr>
      <w:rFonts w:asciiTheme="minorHAnsi" w:hAnsiTheme="minorHAnsi"/>
      <w:b/>
      <w:caps/>
      <w:smallCaps w:val="0"/>
      <w:color w:val="FFFFFF" w:themeColor="background2"/>
      <w:sz w:val="48"/>
      <w:u w:val="none"/>
    </w:rPr>
  </w:style>
  <w:style w:type="paragraph" w:customStyle="1" w:styleId="TableParagraph">
    <w:name w:val="Table Paragraph"/>
    <w:basedOn w:val="Normal"/>
    <w:uiPriority w:val="1"/>
    <w:qFormat/>
    <w:rsid w:val="008B4C13"/>
    <w:pPr>
      <w:widowControl w:val="0"/>
      <w:autoSpaceDE w:val="0"/>
      <w:autoSpaceDN w:val="0"/>
      <w:spacing w:before="0" w:after="0" w:line="240" w:lineRule="auto"/>
    </w:pPr>
    <w:rPr>
      <w:rFonts w:ascii="Verdana" w:eastAsia="Verdana" w:hAnsi="Verdana" w:cs="Verdana"/>
      <w:color w:val="auto"/>
      <w:kern w:val="0"/>
      <w:szCs w:val="22"/>
      <w:lang w:eastAsia="en-US"/>
    </w:rPr>
  </w:style>
  <w:style w:type="paragraph" w:styleId="Revision">
    <w:name w:val="Revision"/>
    <w:hidden/>
    <w:uiPriority w:val="99"/>
    <w:semiHidden/>
    <w:rsid w:val="008B4C13"/>
    <w:rPr>
      <w:rFonts w:ascii="Verdana" w:eastAsia="Verdana" w:hAnsi="Verdana" w:cs="Verdana"/>
      <w:sz w:val="22"/>
      <w:szCs w:val="22"/>
      <w:lang w:val="en-US" w:eastAsia="en-US"/>
    </w:rPr>
  </w:style>
  <w:style w:type="character" w:styleId="UnresolvedMention">
    <w:name w:val="Unresolved Mention"/>
    <w:basedOn w:val="DefaultParagraphFont"/>
    <w:uiPriority w:val="99"/>
    <w:semiHidden/>
    <w:unhideWhenUsed/>
    <w:rsid w:val="008B4C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73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hyperlink" Target="mailto:info@eiopa.europa.e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eiopa.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 Id="rId22" Type="http://schemas.openxmlformats.org/officeDocument/2006/relationships/customXml" Target="../customXml/item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FD7B8331ACF49E2B149B5D67226DA3F"/>
        <w:category>
          <w:name w:val="General"/>
          <w:gallery w:val="placeholder"/>
        </w:category>
        <w:types>
          <w:type w:val="bbPlcHdr"/>
        </w:types>
        <w:behaviors>
          <w:behavior w:val="content"/>
        </w:behaviors>
        <w:guid w:val="{F23F5414-6714-4FF8-873D-D4B5ABCB9E85}"/>
      </w:docPartPr>
      <w:docPartBody>
        <w:p w:rsidR="00750119" w:rsidRDefault="007847E4">
          <w:pPr>
            <w:pStyle w:val="CFD7B8331ACF49E2B149B5D67226DA3F"/>
          </w:pPr>
          <w:r w:rsidRPr="008D3DCE">
            <w:rPr>
              <w:rStyle w:val="PlaceholderText"/>
            </w:rPr>
            <w:t>[Title]</w:t>
          </w:r>
        </w:p>
      </w:docPartBody>
    </w:docPart>
    <w:docPart>
      <w:docPartPr>
        <w:name w:val="51875C324FD649AFB5DFA4BC6DB617E1"/>
        <w:category>
          <w:name w:val="General"/>
          <w:gallery w:val="placeholder"/>
        </w:category>
        <w:types>
          <w:type w:val="bbPlcHdr"/>
        </w:types>
        <w:behaviors>
          <w:behavior w:val="content"/>
        </w:behaviors>
        <w:guid w:val="{2A34A815-5282-43F1-BA5E-FC079E55D8CD}"/>
      </w:docPartPr>
      <w:docPartBody>
        <w:p w:rsidR="008B06D9" w:rsidRDefault="00750119" w:rsidP="00750119">
          <w:pPr>
            <w:pStyle w:val="51875C324FD649AFB5DFA4BC6DB617E1"/>
          </w:pPr>
          <w:r>
            <w:rPr>
              <w:rStyle w:val="PlaceholderText"/>
            </w:rPr>
            <w:t>Insert EIOPA Reg.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96D"/>
    <w:rsid w:val="00053835"/>
    <w:rsid w:val="00186546"/>
    <w:rsid w:val="001B496D"/>
    <w:rsid w:val="00203220"/>
    <w:rsid w:val="00286A9A"/>
    <w:rsid w:val="002A2133"/>
    <w:rsid w:val="00381B9B"/>
    <w:rsid w:val="0044541B"/>
    <w:rsid w:val="005045D6"/>
    <w:rsid w:val="005D3D0C"/>
    <w:rsid w:val="00682AA3"/>
    <w:rsid w:val="006B18EA"/>
    <w:rsid w:val="00721599"/>
    <w:rsid w:val="00750119"/>
    <w:rsid w:val="00781C63"/>
    <w:rsid w:val="007847E4"/>
    <w:rsid w:val="008B06D9"/>
    <w:rsid w:val="008B428B"/>
    <w:rsid w:val="009D3DEF"/>
    <w:rsid w:val="00A94387"/>
    <w:rsid w:val="00AA46AA"/>
    <w:rsid w:val="00AC7855"/>
    <w:rsid w:val="00AE16D6"/>
    <w:rsid w:val="00B25A9E"/>
    <w:rsid w:val="00CD1657"/>
    <w:rsid w:val="00D62A51"/>
    <w:rsid w:val="00EB59CD"/>
    <w:rsid w:val="00EC1780"/>
    <w:rsid w:val="00F05A18"/>
    <w:rsid w:val="00F421D5"/>
    <w:rsid w:val="00FC76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750119"/>
    <w:rPr>
      <w:color w:val="808080"/>
      <w:bdr w:val="none" w:sz="0" w:space="0" w:color="auto"/>
      <w:shd w:val="clear" w:color="auto" w:fill="FFFFFF" w:themeFill="background1"/>
    </w:rPr>
  </w:style>
  <w:style w:type="paragraph" w:customStyle="1" w:styleId="CFD7B8331ACF49E2B149B5D67226DA3F">
    <w:name w:val="CFD7B8331ACF49E2B149B5D67226DA3F"/>
  </w:style>
  <w:style w:type="paragraph" w:customStyle="1" w:styleId="51875C324FD649AFB5DFA4BC6DB617E1">
    <w:name w:val="51875C324FD649AFB5DFA4BC6DB617E1"/>
    <w:rsid w:val="0075011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EIOPA">
  <a:themeElements>
    <a:clrScheme name="EIOPA Dark Blue">
      <a:dk1>
        <a:sysClr val="windowText" lastClr="000000"/>
      </a:dk1>
      <a:lt1>
        <a:sysClr val="window" lastClr="FFFFFF"/>
      </a:lt1>
      <a:dk2>
        <a:srgbClr val="5C87B1"/>
      </a:dk2>
      <a:lt2>
        <a:srgbClr val="FFFFFF"/>
      </a:lt2>
      <a:accent1>
        <a:srgbClr val="5C87B1"/>
      </a:accent1>
      <a:accent2>
        <a:srgbClr val="98B6D6"/>
      </a:accent2>
      <a:accent3>
        <a:srgbClr val="2A4D69"/>
      </a:accent3>
      <a:accent4>
        <a:srgbClr val="FAA334"/>
      </a:accent4>
      <a:accent5>
        <a:srgbClr val="DD632E"/>
      </a:accent5>
      <a:accent6>
        <a:srgbClr val="778142"/>
      </a:accent6>
      <a:hlink>
        <a:srgbClr val="2A4D69"/>
      </a:hlink>
      <a:folHlink>
        <a:srgbClr val="800080"/>
      </a:folHlink>
    </a:clrScheme>
    <a:fontScheme name="EIOPA">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RIS Document" ma:contentTypeID="0x010100BD4417634701014DA0CDE7BA7EA0A0370010DE6CC8CF7C2F4C95DD4560A5BFE726" ma:contentTypeVersion="58" ma:contentTypeDescription="" ma:contentTypeScope="" ma:versionID="f4790129975b2a3eafbb0d4eb16fda01">
  <xsd:schema xmlns:xsd="http://www.w3.org/2001/XMLSchema" xmlns:xs="http://www.w3.org/2001/XMLSchema" xmlns:p="http://schemas.microsoft.com/office/2006/metadata/properties" xmlns:ns1="http://schemas.microsoft.com/sharepoint/v3" xmlns:ns2="08acf695-f66a-4768-b3cf-48c5dc920dbe" xmlns:ns4="http://schemas.microsoft.com/sharepoint/v4" xmlns:ns5="7d3a43e0-6a6d-43c3-be80-d9064606a4a9" targetNamespace="http://schemas.microsoft.com/office/2006/metadata/properties" ma:root="true" ma:fieldsID="68d877bc19293de5421e211bec7cef92" ns1:_="" ns2:_="" ns4:_="" ns5:_="">
    <xsd:import namespace="http://schemas.microsoft.com/sharepoint/v3"/>
    <xsd:import namespace="08acf695-f66a-4768-b3cf-48c5dc920dbe"/>
    <xsd:import namespace="http://schemas.microsoft.com/sharepoint/v4"/>
    <xsd:import namespace="7d3a43e0-6a6d-43c3-be80-d9064606a4a9"/>
    <xsd:element name="properties">
      <xsd:complexType>
        <xsd:sequence>
          <xsd:element name="documentManagement">
            <xsd:complexType>
              <xsd:all>
                <xsd:element ref="ns2:o5b23233268c446795eaad3746ea89f6" minOccurs="0"/>
                <xsd:element ref="ns2:TaxCatchAll" minOccurs="0"/>
                <xsd:element ref="ns2:TaxCatchAllLabel" minOccurs="0"/>
                <xsd:element ref="ns2:bd0590dde75a4281b274cfe17b88f084" minOccurs="0"/>
                <xsd:element ref="ns2:ERIS_ConfidentialityLevel"/>
                <xsd:element ref="ns2:ERIS_AdditionalMarkings" minOccurs="0"/>
                <xsd:element ref="ns2:ERIS_ApprovalStatus" minOccurs="0"/>
                <xsd:element ref="ns2:ib9b5da6129a4764bff7589b09465f44" minOccurs="0"/>
                <xsd:element ref="ns2:b951eb87927b40548bb1fcfe6ad9c4d4" minOccurs="0"/>
                <xsd:element ref="ns2:ERIS_OtherReference" minOccurs="0"/>
                <xsd:element ref="ns2:ERIS_Relation" minOccurs="0"/>
                <xsd:element ref="ns2:ERIS_AssignedTo" minOccurs="0"/>
                <xsd:element ref="ns2:ERIS_RecordNumber" minOccurs="0"/>
                <xsd:element ref="ns1:FormData" minOccurs="0"/>
                <xsd:element ref="ns4:IconOverlay" minOccurs="0"/>
                <xsd:element ref="ns2:ERIS_SupersededObsolete" minOccurs="0"/>
                <xsd:element ref="ns5:SharedWithUsers" minOccurs="0"/>
                <xsd:element ref="ns2:ERIS_BusinessArea" minOccurs="0"/>
                <xsd:element ref="ns2:FilenameMeetingType" minOccurs="0"/>
                <xsd:element ref="ns2:NextMeetingType" minOccurs="0"/>
                <xsd:element ref="ns2:FilenameMeetingAgendaNo" minOccurs="0"/>
                <xsd:element ref="ns2:FilenameMeetingNo" minOccurs="0"/>
                <xsd:element ref="ns2:NextMeeting" minOccurs="0"/>
                <xsd:element ref="ns2:SourceDocumentInfo" minOccurs="0"/>
                <xsd:element ref="ns2:NextMeetingSubfolder" minOccurs="0"/>
                <xsd:element ref="ns2:SubmittingDepartment" minOccurs="0"/>
                <xsd:element ref="ns2:MeetingApproval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26"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acf695-f66a-4768-b3cf-48c5dc920dbe" elementFormDefault="qualified">
    <xsd:import namespace="http://schemas.microsoft.com/office/2006/documentManagement/types"/>
    <xsd:import namespace="http://schemas.microsoft.com/office/infopath/2007/PartnerControls"/>
    <xsd:element name="o5b23233268c446795eaad3746ea89f6" ma:index="8" ma:taxonomy="true" ma:internalName="o5b23233268c446795eaad3746ea89f6" ma:taxonomyFieldName="ERIS_DocumentType" ma:displayName="Document Type" ma:readOnly="false" ma:fieldId="{85b23233-268c-4467-95ea-ad3746ea89f6}"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269eaf7d-3942-436b-9833-c35ed307f50b}" ma:internalName="TaxCatchAll" ma:showField="CatchAllData"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69eaf7d-3942-436b-9833-c35ed307f50b}" ma:internalName="TaxCatchAllLabel" ma:readOnly="true" ma:showField="CatchAllDataLabel"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bd0590dde75a4281b274cfe17b88f084" ma:index="12" ma:taxonomy="true" ma:internalName="bd0590dde75a4281b274cfe17b88f084" ma:taxonomyFieldName="ERIS_Keywords" ma:displayName="Keywords" ma:default="4;#Prudential Policy|43245a93-b13b-4262-9edd-8f7887118150" ma:fieldId="{bd0590dd-e75a-4281-b274-cfe17b88f084}" ma:taxonomyMulti="true" ma:sspId="2b1776d1-ae3b-49f8-a97b-1474fa7fa346" ma:termSetId="041e8d27-50b6-44df-be8e-d4aba88ea6ef" ma:anchorId="00000000-0000-0000-0000-000000000000" ma:open="false" ma:isKeyword="false">
      <xsd:complexType>
        <xsd:sequence>
          <xsd:element ref="pc:Terms" minOccurs="0" maxOccurs="1"/>
        </xsd:sequence>
      </xsd:complexType>
    </xsd:element>
    <xsd:element name="ERIS_ConfidentialityLevel" ma:index="1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15" nillable="true" ma:displayName="Additional Markings" ma:format="Dropdown" ma:internalName="ERIS_AdditionalMarkings">
      <xsd:simpleType>
        <xsd:union memberTypes="dms:Text">
          <xsd:simpleType>
            <xsd:restriction base="dms:Choice">
              <xsd:enumeration value="‍​​‍‍​‍​​‍﻿﻿﻿"/>
              <xsd:enumeration value="Limited"/>
              <xsd:enumeration value="Internal Use Only"/>
              <xsd:enumeration value="Personal Data"/>
              <xsd:enumeration value="Staff Matter"/>
              <xsd:enumeration value="Management Only"/>
            </xsd:restriction>
          </xsd:simpleType>
        </xsd:union>
      </xsd:simpleType>
    </xsd:element>
    <xsd:element name="ERIS_ApprovalStatus" ma:index="1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ib9b5da6129a4764bff7589b09465f44" ma:index="17" nillable="true" ma:taxonomy="true" ma:internalName="ib9b5da6129a4764bff7589b09465f44" ma:taxonomyFieldName="ERIS_Department" ma:displayName="EIOPA Department" ma:default="" ma:fieldId="{2b9b5da6-129a-4764-bff7-589b09465f44}"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b951eb87927b40548bb1fcfe6ad9c4d4" ma:index="19" nillable="true" ma:taxonomy="true" ma:internalName="b951eb87927b40548bb1fcfe6ad9c4d4" ma:taxonomyFieldName="ERIS_Language" ma:displayName="Language" ma:default="3;#English|2741a941-2920-4ba4-aa70-d8ed6ac1785d" ma:fieldId="{b951eb87-927b-4054-8bb1-fcfe6ad9c4d4}"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ERIS_OtherReference" ma:index="21" nillable="true" ma:displayName="Other Reference" ma:internalName="ERIS_OtherReference">
      <xsd:simpleType>
        <xsd:restriction base="dms:Text"/>
      </xsd:simpleType>
    </xsd:element>
    <xsd:element name="ERIS_Relation" ma:index="22" nillable="true" ma:displayName="Relation" ma:internalName="ERIS_Relation">
      <xsd:simpleType>
        <xsd:restriction base="dms:Text"/>
      </xsd:simpleType>
    </xsd:element>
    <xsd:element name="ERIS_AssignedTo" ma:index="23"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24" nillable="true" ma:displayName="Record Number" ma:internalName="ERIS_RecordNumber">
      <xsd:simpleType>
        <xsd:restriction base="dms:Text"/>
      </xsd:simpleType>
    </xsd:element>
    <xsd:element name="ERIS_SupersededObsolete" ma:index="29" nillable="true" ma:displayName="Superseded/Obsolete?" ma:default="0" ma:internalName="ERIS_SupersededObsolete">
      <xsd:simpleType>
        <xsd:restriction base="dms:Boolean"/>
      </xsd:simpleType>
    </xsd:element>
    <xsd:element name="ERIS_BusinessArea" ma:index="31" nillable="true" ma:displayName="Business Area" ma:format="Dropdown" ma:internalName="ERIS_BusinessArea">
      <xsd:simpleType>
        <xsd:union memberTypes="dms:Text">
          <xsd:simpleType>
            <xsd:restriction base="dms:Choice">
              <xsd:enumeration value="Corporate Affairs Department"/>
              <xsd:enumeration value="Policy and Supervisory Convergence Department"/>
              <xsd:enumeration value="Policy Department"/>
              <xsd:enumeration value="Supervisory Processes Department"/>
              <xsd:enumeration value="Oversight Department"/>
              <xsd:enumeration value="Risk &amp; Financial Stability Department"/>
              <xsd:enumeration value="Consumer Protection Department"/>
              <xsd:enumeration value="Corporate Support Department"/>
              <xsd:enumeration value="Chairperson"/>
              <xsd:enumeration value="Executive Director"/>
              <xsd:enumeration value="Management Board"/>
              <xsd:enumeration value="Board of Supervisors"/>
            </xsd:restriction>
          </xsd:simpleType>
        </xsd:union>
      </xsd:simpleType>
    </xsd:element>
    <xsd:element name="FilenameMeetingType" ma:index="32" nillable="true" ma:displayName="FilenameMeetingType" ma:internalName="FilenameMeetingType">
      <xsd:simpleType>
        <xsd:restriction base="dms:Choice">
          <xsd:enumeration value="MB"/>
          <xsd:enumeration value="BoS"/>
          <xsd:enumeration value="..."/>
        </xsd:restriction>
      </xsd:simpleType>
    </xsd:element>
    <xsd:element name="NextMeetingType" ma:index="33" nillable="true" ma:displayName="NextMeetingType" ma:internalName="NextMeetingType">
      <xsd:simpleType>
        <xsd:restriction base="dms:Choice">
          <xsd:enumeration value="SMM"/>
          <xsd:enumeration value="MB"/>
          <xsd:enumeration value="BoS"/>
          <xsd:enumeration value="..."/>
        </xsd:restriction>
      </xsd:simpleType>
    </xsd:element>
    <xsd:element name="FilenameMeetingAgendaNo" ma:index="34" nillable="true" ma:displayName="FilenameMeetingAgendaNo" ma:internalName="FilenameMeetingAgendaNo">
      <xsd:simpleType>
        <xsd:restriction base="dms:Text"/>
      </xsd:simpleType>
    </xsd:element>
    <xsd:element name="FilenameMeetingNo" ma:index="35" nillable="true" ma:displayName="FilenameMeetingNo" ma:internalName="FilenameMeetingNo">
      <xsd:simpleType>
        <xsd:restriction base="dms:Text"/>
      </xsd:simpleType>
    </xsd:element>
    <xsd:element name="NextMeeting" ma:index="36" nillable="true" ma:displayName="NextMeeting" ma:internalName="NextMeeting">
      <xsd:simpleType>
        <xsd:restriction base="dms:Text"/>
      </xsd:simpleType>
    </xsd:element>
    <xsd:element name="SourceDocumentInfo" ma:index="37" nillable="true" ma:displayName="SourceDocumentInfo" ma:internalName="SourceDocumentInfo">
      <xsd:simpleType>
        <xsd:restriction base="dms:Note">
          <xsd:maxLength value="255"/>
        </xsd:restriction>
      </xsd:simpleType>
    </xsd:element>
    <xsd:element name="NextMeetingSubfolder" ma:index="38" nillable="true" ma:displayName="NextMeetingSubfolder" ma:internalName="NextMeetingSubfolder">
      <xsd:simpleType>
        <xsd:restriction base="dms:Text"/>
      </xsd:simpleType>
    </xsd:element>
    <xsd:element name="SubmittingDepartment" ma:index="39" nillable="true" ma:displayName="SubmittingDepartment" ma:internalName="SubmittingDepartment">
      <xsd:simpleType>
        <xsd:restriction base="dms:Text"/>
      </xsd:simpleType>
    </xsd:element>
    <xsd:element name="MeetingApprovalPath" ma:index="40" nillable="true" ma:displayName="MeetingApprovalPath" ma:internalName="MeetingApproval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3a43e0-6a6d-43c3-be80-d9064606a4a9"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Display>DocumentLibraryForm</Display>
  <Edit>DocumentLibraryForm</Edit>
  <New>DocumentLibraryForm</New>
  <MobileDisplayFormUrl/>
  <MobileEditFormUrl/>
  <MobileNewFormUrl/>
</FormTemplates>
</file>

<file path=customXml/item4.xml><?xml version="1.0" encoding="utf-8"?>
<?mso-contentType ?>
<FormTemplates xmlns="http://schemas.microsoft.com/sharepoint/v3/contenttype/forms">
  <Display>NFListDisplayForm</Display>
  <Edit>NFListEditForm</Edit>
  <New>NFListEditForm</New>
</FormTemplates>
</file>

<file path=customXml/item5.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6.xml><?xml version="1.0" encoding="utf-8"?>
<p:properties xmlns:p="http://schemas.microsoft.com/office/2006/metadata/properties" xmlns:xsi="http://www.w3.org/2001/XMLSchema-instance" xmlns:pc="http://schemas.microsoft.com/office/infopath/2007/PartnerControls">
  <documentManagement>
    <b951eb87927b40548bb1fcfe6ad9c4d4 xmlns="08acf695-f66a-4768-b3cf-48c5dc920dbe">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b951eb87927b40548bb1fcfe6ad9c4d4>
    <FilenameMeetingType xmlns="08acf695-f66a-4768-b3cf-48c5dc920dbe" xsi:nil="true"/>
    <NextMeetingType xmlns="08acf695-f66a-4768-b3cf-48c5dc920dbe" xsi:nil="true"/>
    <FormData xmlns="http://schemas.microsoft.com/sharepoint/v3">&lt;?xml version="1.0" encoding="utf-8"?&gt;&lt;FormVariables&gt;&lt;Version /&gt;&lt;Advanced type="System.Boolean"&gt;False&lt;/Advanced&gt;&lt;/FormVariables&gt;</FormData>
    <bd0590dde75a4281b274cfe17b88f084 xmlns="08acf695-f66a-4768-b3cf-48c5dc920dbe">
      <Terms xmlns="http://schemas.microsoft.com/office/infopath/2007/PartnerControls">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Info xmlns="http://schemas.microsoft.com/office/infopath/2007/PartnerControls">
          <TermName xmlns="http://schemas.microsoft.com/office/infopath/2007/PartnerControls">Prudential Policy</TermName>
          <TermId xmlns="http://schemas.microsoft.com/office/infopath/2007/PartnerControls">43245a93-b13b-4262-9edd-8f7887118150</TermId>
        </TermInfo>
        <TermInfo xmlns="http://schemas.microsoft.com/office/infopath/2007/PartnerControls">
          <TermName xmlns="http://schemas.microsoft.com/office/infopath/2007/PartnerControls">Regulatory Framework Monitoring</TermName>
          <TermId xmlns="http://schemas.microsoft.com/office/infopath/2007/PartnerControls">c95f4284-c8c2-4a99-bcad-302f92cd1745</TermId>
        </TermInfo>
      </Terms>
    </bd0590dde75a4281b274cfe17b88f084>
    <SharedWithUsers xmlns="7d3a43e0-6a6d-43c3-be80-d9064606a4a9">
      <UserInfo>
        <DisplayName>Lars Dieckhoff</DisplayName>
        <AccountId>202</AccountId>
        <AccountType/>
      </UserInfo>
      <UserInfo>
        <DisplayName>Lennart Berhalter</DisplayName>
        <AccountId>575</AccountId>
        <AccountType/>
      </UserInfo>
    </SharedWithUsers>
    <ERIS_AssignedTo xmlns="08acf695-f66a-4768-b3cf-48c5dc920dbe">
      <UserInfo>
        <DisplayName/>
        <AccountId xsi:nil="true"/>
        <AccountType/>
      </UserInfo>
    </ERIS_AssignedTo>
    <TaxCatchAll xmlns="08acf695-f66a-4768-b3cf-48c5dc920dbe">
      <Value>9</Value>
      <Value>42</Value>
      <Value>5</Value>
      <Value>4</Value>
      <Value>3</Value>
      <Value>8</Value>
    </TaxCatchAll>
    <ib9b5da6129a4764bff7589b09465f44 xmlns="08acf695-f66a-4768-b3cf-48c5dc920dbe">
      <Terms xmlns="http://schemas.microsoft.com/office/infopath/2007/PartnerControls">
        <TermInfo xmlns="http://schemas.microsoft.com/office/infopath/2007/PartnerControls">
          <TermName xmlns="http://schemas.microsoft.com/office/infopath/2007/PartnerControls">Supervisory Processes Department</TermName>
          <TermId xmlns="http://schemas.microsoft.com/office/infopath/2007/PartnerControls">3a9db3ad-f1a2-49c0-8c29-af39c608fb30</TermId>
        </TermInfo>
      </Terms>
    </ib9b5da6129a4764bff7589b09465f44>
    <o5b23233268c446795eaad3746ea89f6 xmlns="08acf695-f66a-4768-b3cf-48c5dc920dbe">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o5b23233268c446795eaad3746ea89f6>
    <ERIS_OtherReference xmlns="08acf695-f66a-4768-b3cf-48c5dc920dbe" xsi:nil="true"/>
    <NextMeeting xmlns="08acf695-f66a-4768-b3cf-48c5dc920dbe" xsi:nil="true"/>
    <ERIS_Relation xmlns="08acf695-f66a-4768-b3cf-48c5dc920dbe">, </ERIS_Relation>
    <ERIS_ApprovalStatus xmlns="08acf695-f66a-4768-b3cf-48c5dc920dbe">DRAFT</ERIS_ApprovalStatus>
    <IconOverlay xmlns="http://schemas.microsoft.com/sharepoint/v4" xsi:nil="true"/>
    <ERIS_AdditionalMarkings xmlns="08acf695-f66a-4768-b3cf-48c5dc920dbe" xsi:nil="true"/>
    <FilenameMeetingAgendaNo xmlns="08acf695-f66a-4768-b3cf-48c5dc920dbe" xsi:nil="true"/>
    <ERIS_SupersededObsolete xmlns="08acf695-f66a-4768-b3cf-48c5dc920dbe">false</ERIS_SupersededObsolete>
    <SubmittingDepartment xmlns="08acf695-f66a-4768-b3cf-48c5dc920dbe" xsi:nil="true"/>
    <SourceDocumentInfo xmlns="08acf695-f66a-4768-b3cf-48c5dc920dbe" xsi:nil="true"/>
    <ERIS_BusinessArea xmlns="08acf695-f66a-4768-b3cf-48c5dc920dbe" xsi:nil="true"/>
    <ERIS_RecordNumber xmlns="08acf695-f66a-4768-b3cf-48c5dc920dbe">EIOPA(2025)0138446</ERIS_RecordNumber>
    <FilenameMeetingNo xmlns="08acf695-f66a-4768-b3cf-48c5dc920dbe" xsi:nil="true"/>
    <NextMeetingSubfolder xmlns="08acf695-f66a-4768-b3cf-48c5dc920dbe" xsi:nil="true"/>
    <ERIS_ConfidentialityLevel xmlns="08acf695-f66a-4768-b3cf-48c5dc920dbe">EIOPA Regular Use</ERIS_ConfidentialityLevel>
    <MeetingApprovalPath xmlns="08acf695-f66a-4768-b3cf-48c5dc920dbe" xsi:nil="true"/>
  </documentManagement>
</p:properties>
</file>

<file path=customXml/itemProps1.xml><?xml version="1.0" encoding="utf-8"?>
<ds:datastoreItem xmlns:ds="http://schemas.openxmlformats.org/officeDocument/2006/customXml" ds:itemID="{16FA526A-80E0-435D-89EB-42562315223D}">
  <ds:schemaRefs>
    <ds:schemaRef ds:uri="http://schemas.openxmlformats.org/officeDocument/2006/bibliography"/>
  </ds:schemaRefs>
</ds:datastoreItem>
</file>

<file path=customXml/itemProps2.xml><?xml version="1.0" encoding="utf-8"?>
<ds:datastoreItem xmlns:ds="http://schemas.openxmlformats.org/officeDocument/2006/customXml" ds:itemID="{8AFDC979-0372-4980-AA15-8005ABEB9515}"/>
</file>

<file path=customXml/itemProps3.xml><?xml version="1.0" encoding="utf-8"?>
<ds:datastoreItem xmlns:ds="http://schemas.openxmlformats.org/officeDocument/2006/customXml" ds:itemID="{D36B6B37-6D75-4B25-BB16-4A3DFA5BFB5E}"/>
</file>

<file path=customXml/itemProps4.xml><?xml version="1.0" encoding="utf-8"?>
<ds:datastoreItem xmlns:ds="http://schemas.openxmlformats.org/officeDocument/2006/customXml" ds:itemID="{2C156663-9164-410A-AA6E-B33B4C5EAA7D}"/>
</file>

<file path=customXml/itemProps5.xml><?xml version="1.0" encoding="utf-8"?>
<ds:datastoreItem xmlns:ds="http://schemas.openxmlformats.org/officeDocument/2006/customXml" ds:itemID="{E5DED12A-ABA0-43FD-8B37-B9C5CDFB869B}"/>
</file>

<file path=customXml/itemProps6.xml><?xml version="1.0" encoding="utf-8"?>
<ds:datastoreItem xmlns:ds="http://schemas.openxmlformats.org/officeDocument/2006/customXml" ds:itemID="{9A275752-4460-4D12-B69D-7E821BA76B90}"/>
</file>

<file path=docProps/app.xml><?xml version="1.0" encoding="utf-8"?>
<Properties xmlns="http://schemas.openxmlformats.org/officeDocument/2006/extended-properties" xmlns:vt="http://schemas.openxmlformats.org/officeDocument/2006/docPropsVTypes">
  <Template>Normal</Template>
  <TotalTime>0</TotalTime>
  <Pages>13</Pages>
  <Words>4962</Words>
  <Characters>28284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2025-06-03T15:42:00Z</dcterms:created>
  <dcterms:modified xsi:type="dcterms:W3CDTF">2025-06-03T15:42:00Z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RecordPoint_RecordNumberSubmitted">
    <vt:lpwstr>EIOPA(2025)0138446</vt:lpwstr>
  </property>
  <property fmtid="{D5CDD505-2E9C-101B-9397-08002B2CF9AE}" pid="4" name="ContentTypeId">
    <vt:lpwstr>0x010100BD4417634701014DA0CDE7BA7EA0A0370010DE6CC8CF7C2F4C95DD4560A5BFE726</vt:lpwstr>
  </property>
  <property fmtid="{D5CDD505-2E9C-101B-9397-08002B2CF9AE}" pid="5" name="RecordPoint_ActiveItemWebId">
    <vt:lpwstr>{7d3a43e0-6a6d-43c3-be80-d9064606a4a9}</vt:lpwstr>
  </property>
  <property fmtid="{D5CDD505-2E9C-101B-9397-08002B2CF9AE}" pid="6" name="ERIS_Department">
    <vt:lpwstr>9;#Supervisory Processes Department|3a9db3ad-f1a2-49c0-8c29-af39c608fb30</vt:lpwstr>
  </property>
  <property fmtid="{D5CDD505-2E9C-101B-9397-08002B2CF9AE}" pid="7" name="RecordPoint_WorkflowType">
    <vt:lpwstr>ActiveSubmitStub</vt:lpwstr>
  </property>
  <property fmtid="{D5CDD505-2E9C-101B-9397-08002B2CF9AE}" pid="8" name="ERIS_DocumentType">
    <vt:lpwstr>42;#Consultation/Discussion Paper|d6165307-c9dd-4b86-89b7-c1e302d608ac</vt:lpwstr>
  </property>
  <property fmtid="{D5CDD505-2E9C-101B-9397-08002B2CF9AE}" pid="9" name="ERIS_Language">
    <vt:lpwstr>3;#English|2741a941-2920-4ba4-aa70-d8ed6ac1785d</vt:lpwstr>
  </property>
  <property fmtid="{D5CDD505-2E9C-101B-9397-08002B2CF9AE}" pid="10" name="RecordPoint_ActiveItemSiteId">
    <vt:lpwstr>{7a172dfa-c9d6-41b8-93a6-13c75f55ec66}</vt:lpwstr>
  </property>
  <property fmtid="{D5CDD505-2E9C-101B-9397-08002B2CF9AE}" pid="11" name="MDU">
    <vt:lpwstr/>
  </property>
  <property fmtid="{D5CDD505-2E9C-101B-9397-08002B2CF9AE}" pid="12" name="RecordPoint_ActiveItemListId">
    <vt:lpwstr>{335d190b-d285-4fb9-b9c4-fd3b7459182d}</vt:lpwstr>
  </property>
  <property fmtid="{D5CDD505-2E9C-101B-9397-08002B2CF9AE}" pid="13" name="RecordPoint_ActiveItemUniqueId">
    <vt:lpwstr>{e4667bef-9843-414e-aa34-ec0f1ba57e35}</vt:lpwstr>
  </property>
  <property fmtid="{D5CDD505-2E9C-101B-9397-08002B2CF9AE}" pid="14" name="RecordPoint_SubmissionCompleted">
    <vt:lpwstr>2025-06-03T17:43:50.4598666+02:00</vt:lpwstr>
  </property>
  <property fmtid="{D5CDD505-2E9C-101B-9397-08002B2CF9AE}" pid="15" name="RecordPoint_RecordFormat">
    <vt:lpwstr/>
  </property>
  <property fmtid="{D5CDD505-2E9C-101B-9397-08002B2CF9AE}" pid="16" name="RecordPoint_ActiveItemMoved">
    <vt:lpwstr/>
  </property>
  <property fmtid="{D5CDD505-2E9C-101B-9397-08002B2CF9AE}" pid="17" name="ERIS_Keywords">
    <vt:lpwstr>8;#Quantitative Reporting Templates|d7753427-b1c9-4f72-b6a6-10b2a5ee67e3;#4;#Prudential Policy|43245a93-b13b-4262-9edd-8f7887118150;#5;#Regulatory Framework Monitoring|c95f4284-c8c2-4a99-bcad-302f92cd1745</vt:lpwstr>
  </property>
</Properties>
</file>